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comments.xml" ContentType="application/vnd.openxmlformats-officedocument.wordprocessingml.comments+xml"/>
  <Override PartName="/word/webSettings.xml" ContentType="application/vnd.openxmlformats-officedocument.wordprocessingml.webSettings+xml"/>
  <Override PartName="/word/settings.xml" ContentType="application/vnd.openxmlformats-officedocument.wordprocessingml.settings+xml"/>
  <Override PartName="/word/commentsExtensible.xml" ContentType="application/vnd.openxmlformats-officedocument.wordprocessingml.commentsExtensible+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60"/>
        <w:rPr>
          <w:rStyle w:val="659"/>
          <w:sz w:val="28"/>
          <w:szCs w:val="28"/>
        </w:rPr>
      </w:pPr>
      <w:r>
        <w:rPr>
          <w:rStyle w:val="659"/>
          <w:bCs/>
          <w:sz w:val="28"/>
          <w:szCs w:val="28"/>
        </w:rPr>
        <w:t xml:space="preserve">&lt;h1&gt;Les services d’accès internet d’ARN</w:t>
      </w:r>
      <w:r/>
    </w:p>
    <w:p>
      <w:pPr>
        <w:pStyle w:val="660"/>
      </w:pPr>
      <w:r>
        <w:rPr>
          <w:rStyle w:val="659"/>
          <w:bCs/>
          <w:sz w:val="28"/>
          <w:szCs w:val="28"/>
        </w:rPr>
      </w:r>
      <w:r>
        <w:rPr>
          <w:sz w:val="20"/>
          <w:szCs w:val="20"/>
        </w:rPr>
        <w:t xml:space="preserve">&lt;h2&gt;</w:t>
      </w:r>
      <w:r>
        <w:rPr>
          <w:b/>
          <w:bCs w:val="false"/>
          <w:sz w:val="28"/>
          <w:szCs w:val="20"/>
        </w:rPr>
        <w:t xml:space="preserve">É</w:t>
      </w:r>
      <w:r>
        <w:rPr>
          <w:b/>
          <w:bCs w:val="false"/>
          <w:sz w:val="28"/>
          <w:szCs w:val="20"/>
        </w:rPr>
        <w:t xml:space="preserve">ligibilité à la fibre ou au réseau d’antennes d’ARN</w:t>
      </w:r>
      <w:r>
        <w:rPr>
          <w:bCs w:val="false"/>
          <w:sz w:val="20"/>
          <w:szCs w:val="20"/>
        </w:rPr>
      </w:r>
      <w:r/>
    </w:p>
    <w:p>
      <w:pPr>
        <w:rPr>
          <w:highlight w:val="none"/>
        </w:rPr>
      </w:pPr>
      <w:r>
        <w:t xml:space="preserve">https://arn-fai.net/eligibilité/</w:t>
      </w:r>
      <w:r/>
    </w:p>
    <w:p>
      <w:pPr>
        <w:rPr>
          <w:i/>
        </w:rPr>
      </w:pPr>
      <w:r>
        <w:rPr>
          <w:i/>
          <w:highlight w:val="none"/>
        </w:rPr>
        <w:t xml:space="preserve">A inclure en iframe (ou par lien si pas le temps)</w:t>
      </w:r>
      <w:r>
        <w:rPr>
          <w:i/>
          <w:highlight w:val="none"/>
        </w:rPr>
      </w:r>
      <w:r/>
    </w:p>
    <w:p>
      <w:pPr>
        <w:pStyle w:val="658"/>
      </w:pPr>
      <w:r>
        <w:rPr>
          <w:b/>
          <w:sz w:val="24"/>
          <w:szCs w:val="20"/>
        </w:rPr>
        <w:t xml:space="preserve">&lt;h2&gt;Les </w:t>
      </w:r>
      <w:r>
        <w:rPr>
          <w:rStyle w:val="661"/>
          <w:b/>
          <w:bCs w:val="false"/>
          <w:sz w:val="24"/>
          <w:szCs w:val="20"/>
        </w:rPr>
        <w:t xml:space="preserve">f</w:t>
      </w:r>
      <w:r>
        <w:rPr>
          <w:rStyle w:val="661"/>
          <w:b/>
          <w:bCs w:val="false"/>
          <w:sz w:val="24"/>
          <w:szCs w:val="20"/>
        </w:rPr>
        <w:t xml:space="preserve">onctionnalités</w:t>
      </w:r>
      <w:r>
        <w:rPr>
          <w:rStyle w:val="661"/>
          <w:b/>
          <w:bCs w:val="false"/>
          <w:sz w:val="24"/>
          <w:szCs w:val="20"/>
        </w:rPr>
        <w:t xml:space="preserve"> de ces accès internet </w:t>
      </w:r>
      <w:r/>
    </w:p>
    <w:p>
      <w:pPr>
        <w:pStyle w:val="662"/>
        <w:rPr>
          <w:b/>
          <w:sz w:val="22"/>
          <w:rPrChange w:id="0" w:author="Camille Bresson" w:date="2022-05-06T20:23:13Z" oouserid="ocrwuj4pmjsm_camille">
            <w:rPr/>
          </w:rPrChange>
        </w:rPr>
      </w:pPr>
      <w:ins w:id="1" w:author="Camille Bresson" w:date="2022-05-06T20:24:06Z" oouserid="ocrwuj4pmjsm_camille">
        <w:r>
          <w:rPr>
            <w:b/>
            <w:sz w:val="22"/>
            <w:highlight w:val="none"/>
          </w:rPr>
        </w:r>
      </w:ins>
      <w:r>
        <w:rPr>
          <w:b/>
          <w:sz w:val="22"/>
          <w:highlight w:val="none"/>
        </w:rPr>
        <w:t xml:space="preserve">&lt;h3&gt;</w:t>
      </w:r>
      <w:r>
        <w:rPr>
          <w:b/>
          <w:sz w:val="22"/>
          <w:highlight w:val="none"/>
        </w:rPr>
        <w:t xml:space="preserve">IPv4 &amp; IPv6 public fixe</w:t>
      </w:r>
      <w:r>
        <w:rPr>
          <w:rPrChange w:id="2" w:author="Camille Bresson" w:date="2022-05-06T20:23:13Z" oouserid="ocrwuj4pmjsm_camille">
            <w:rPr/>
          </w:rPrChange>
        </w:rPr>
      </w:r>
      <w:r>
        <w:rPr>
          <w:rPrChange w:id="3" w:author="Camille Bresson" w:date="2022-05-06T20:23:13Z" oouserid="ocrwuj4pmjsm_camille">
            <w:rPr/>
          </w:rPrChange>
        </w:rPr>
      </w:r>
    </w:p>
    <w:p>
      <w:pPr>
        <w:rPr>
          <w:highlight w:val="none"/>
        </w:rPr>
      </w:pPr>
      <w:r>
        <w:t xml:space="preserve">Nous fournissons un VPN compatible IPv6, si la connexion n’est pas nativement en IPv6.</w:t>
      </w:r>
      <w:r/>
    </w:p>
    <w:p>
      <w:pPr>
        <w:pStyle w:val="662"/>
        <w:rPr>
          <w:b/>
          <w:sz w:val="22"/>
          <w:highlight w:val="none"/>
          <w:rPrChange w:id="4" w:author="Camille Bresson" w:date="2022-05-06T20:24:51Z" oouserid="ocrwuj4pmjsm_camille">
            <w:rPr/>
          </w:rPrChange>
        </w:rPr>
      </w:pPr>
      <w:r>
        <w:rPr>
          <w:b/>
          <w:sz w:val="22"/>
          <w:highlight w:val="none"/>
          <w:rPrChange w:id="5" w:author="Camille Bresson" w:date="2022-05-06T20:24:51Z" oouserid="ocrwuj4pmjsm_camille">
            <w:rPr>
              <w:highlight w:val="none"/>
            </w:rPr>
          </w:rPrChange>
        </w:rPr>
      </w:r>
      <w:r>
        <w:rPr>
          <w:b/>
          <w:sz w:val="22"/>
          <w:highlight w:val="none"/>
        </w:rPr>
        <w:t xml:space="preserve">Neutralité du net</w:t>
      </w:r>
      <w:r>
        <w:rPr>
          <w:rPrChange w:id="6" w:author="Camille Bresson" w:date="2022-05-06T20:24:51Z" oouserid="ocrwuj4pmjsm_camille">
            <w:rPr/>
          </w:rPrChange>
        </w:rPr>
      </w:r>
      <w:r>
        <w:rPr>
          <w:rPrChange w:id="7" w:author="Camille Bresson" w:date="2022-05-06T20:24:51Z" oouserid="ocrwuj4pmjsm_camille">
            <w:rPr/>
          </w:rPrChange>
        </w:rPr>
      </w:r>
    </w:p>
    <w:p>
      <w:r>
        <w:t xml:space="preserve">Afin de respecter le concept de la neutralité du net, nous nous engageons à ne fermer a</w:t>
      </w:r>
      <w:r>
        <w:t xml:space="preserve">ucun port</w:t>
      </w:r>
      <w:r>
        <w:t xml:space="preserve"> de logiciel</w:t>
      </w:r>
      <w:ins w:id="8" w:author="Camille Bresson" w:date="2022-05-06T20:26:38Z" oouserid="ocrwuj4pmjsm_camille">
        <w:r>
          <w:t xml:space="preserve">.</w:t>
        </w:r>
      </w:ins>
      <w:r>
        <w:t xml:space="preserve"> De même, nous ne changeons pas votre résolveur DNS</w:t>
      </w:r>
      <w:r>
        <w:t xml:space="preserve"> et </w:t>
      </w:r>
      <w:r>
        <w:t xml:space="preserve">nous ne regardons, ni ne modifions votre trafi</w:t>
      </w:r>
      <w:r>
        <w:t xml:space="preserve">c</w:t>
      </w:r>
      <w:r>
        <w:t xml:space="preserve"> internet</w:t>
      </w:r>
      <w:r>
        <w:t xml:space="preserve">.</w:t>
      </w:r>
      <w:r/>
    </w:p>
    <w:p>
      <w:pPr>
        <w:pStyle w:val="662"/>
        <w:rPr>
          <w:b/>
          <w:sz w:val="22"/>
          <w:highlight w:val="none"/>
          <w:rPrChange w:id="9" w:author="Camille Bresson" w:date="2022-05-06T20:28:04Z" oouserid="ocrwuj4pmjsm_camille">
            <w:rPr/>
          </w:rPrChange>
        </w:rPr>
      </w:pPr>
      <w:r>
        <w:rPr>
          <w:b/>
          <w:sz w:val="22"/>
          <w:highlight w:val="none"/>
        </w:rPr>
        <w:t xml:space="preserve">Avec ou sans box</w:t>
      </w:r>
      <w:r>
        <w:rPr>
          <w:rPrChange w:id="10" w:author="Camille Bresson" w:date="2022-05-06T20:28:04Z" oouserid="ocrwuj4pmjsm_camille">
            <w:rPr/>
          </w:rPrChange>
        </w:rPr>
      </w:r>
      <w:r>
        <w:rPr>
          <w:rPrChange w:id="11" w:author="Camille Bresson" w:date="2022-05-06T20:28:04Z" oouserid="ocrwuj4pmjsm_camille">
            <w:rPr/>
          </w:rPrChange>
        </w:rPr>
      </w:r>
    </w:p>
    <w:p>
      <w:pPr>
        <w:rPr>
          <w:highlight w:val="none"/>
        </w:rPr>
      </w:pPr>
      <w:r>
        <w:t xml:space="preserve">Ces abonnements </w:t>
      </w:r>
      <w:r>
        <w:t xml:space="preserve">vous </w:t>
      </w:r>
      <w:r>
        <w:t xml:space="preserve">sont fournis avec ou sans box (routeur), pour vous permettre d’utiliser l’équipement adapté pour votre logement et vos besoins. Nous pouvons </w:t>
      </w:r>
      <w:r>
        <w:t xml:space="preserve">également</w:t>
      </w:r>
      <w:r>
        <w:t xml:space="preserve"> proposer des routeurs recyclés par nos soins</w:t>
      </w:r>
      <w:r>
        <w:t xml:space="preserve"> pour </w:t>
      </w:r>
      <w:hyperlink r:id="rId10" w:tooltip="https://tube.aquilenet.fr/w/9fcc676e-e62a-45de-b848-3bedd630fde6" w:history="1">
        <w:r>
          <w:rPr>
            <w:rStyle w:val="816"/>
          </w:rPr>
          <w:t xml:space="preserve">une empreinte environnementale numérique réduite </w:t>
        </w:r>
      </w:hyperlink>
      <w:r>
        <w:t xml:space="preserve">:)</w:t>
      </w:r>
      <w:r>
        <w:t xml:space="preserve">.</w:t>
      </w:r>
      <w:r/>
    </w:p>
    <w:p>
      <w:pPr>
        <w:pStyle w:val="662"/>
        <w:rPr>
          <w:b/>
          <w:highlight w:val="none"/>
        </w:rPr>
      </w:pPr>
      <w:r>
        <w:rPr>
          <w:b/>
          <w:sz w:val="22"/>
          <w:highlight w:val="none"/>
        </w:rPr>
        <w:t xml:space="preserve">Possibilité d’a</w:t>
      </w:r>
      <w:r>
        <w:rPr>
          <w:b/>
          <w:sz w:val="22"/>
          <w:highlight w:val="none"/>
        </w:rPr>
        <w:t xml:space="preserve">uto-hébergement</w:t>
      </w:r>
      <w:r>
        <w:rPr>
          <w:b/>
        </w:rPr>
      </w:r>
      <w:r/>
    </w:p>
    <w:p>
      <w:r>
        <w:t xml:space="preserve">Aucun </w:t>
      </w:r>
      <w:r>
        <w:t xml:space="preserve">port logiciel</w:t>
      </w:r>
      <w:r>
        <w:t xml:space="preserve">n’est fermé et il est possible de personnaliser le reverse DNS en IPv4 et en IPv6.</w:t>
      </w:r>
      <w:r>
        <w:rPr>
          <w:highlight w:val="none"/>
        </w:rPr>
      </w:r>
      <w:r/>
    </w:p>
    <w:p>
      <w:pPr>
        <w:pStyle w:val="662"/>
        <w:rPr>
          <w:b/>
          <w:sz w:val="22"/>
          <w:highlight w:val="none"/>
          <w:rPrChange w:id="12" w:author="Camille Bresson" w:date="2022-05-06T20:34:05Z" oouserid="ocrwuj4pmjsm_camille">
            <w:rPr/>
          </w:rPrChange>
        </w:rPr>
      </w:pPr>
      <w:r>
        <w:rPr>
          <w:b/>
          <w:sz w:val="22"/>
        </w:rPr>
        <w:t xml:space="preserve">Partage avec les voisins</w:t>
      </w:r>
      <w:r>
        <w:rPr>
          <w:rPrChange w:id="13" w:author="Camille Bresson" w:date="2022-05-06T20:34:05Z" oouserid="ocrwuj4pmjsm_camille">
            <w:rPr/>
          </w:rPrChange>
        </w:rPr>
      </w:r>
      <w:r>
        <w:rPr>
          <w:rPrChange w:id="14" w:author="Camille Bresson" w:date="2022-05-06T20:34:05Z" oouserid="ocrwuj4pmjsm_camille">
            <w:rPr/>
          </w:rPrChange>
        </w:rPr>
      </w:r>
    </w:p>
    <w:p>
      <w:r>
        <w:t xml:space="preserve">Dans notre contrat, vous avez le droit de partager votre internet avec vos voisins</w:t>
      </w:r>
      <w:r>
        <w:t xml:space="preserve">, vous pouvez aussi n’autoriser que la connexion via un VPN ARN pour séparer la responsabilité légale.</w:t>
      </w:r>
      <w:r/>
    </w:p>
    <w:p>
      <w:pPr>
        <w:pStyle w:val="662"/>
        <w:rPr>
          <w:highlight w:val="none"/>
        </w:rPr>
      </w:pPr>
      <w:r>
        <w:rPr>
          <w:b/>
          <w:sz w:val="22"/>
        </w:rPr>
        <w:t xml:space="preserve">Et BFMTV ?</w:t>
      </w:r>
      <w:r>
        <w:rPr>
          <w:highlight w:val="none"/>
        </w:rPr>
      </w:r>
      <w:r/>
    </w:p>
    <w:p>
      <w:r>
        <w:t xml:space="preserve">Nous ne proposons</w:t>
      </w:r>
      <w:r>
        <w:t xml:space="preserve"> pas la télé,</w:t>
      </w:r>
      <w:r>
        <w:t xml:space="preserve"> après tout</w:t>
      </w:r>
      <w:r>
        <w:t xml:space="preserve"> votre </w:t>
      </w:r>
      <w:r>
        <w:t xml:space="preserve">« </w:t>
      </w:r>
      <w:r>
        <w:t xml:space="preserve">temps de cerveaux disponibles</w:t>
      </w:r>
      <w:r>
        <w:t xml:space="preserve"> »</w:t>
      </w:r>
      <w:r>
        <w:t xml:space="preserve"> vous appartient :)</w:t>
      </w:r>
      <w:r/>
    </w:p>
    <w:p>
      <w:pPr>
        <w:pStyle w:val="660"/>
        <w:rPr>
          <w:rStyle w:val="661"/>
          <w:b/>
          <w:sz w:val="28"/>
        </w:rPr>
      </w:pPr>
      <w:r>
        <w:rPr>
          <w:bCs/>
          <w:sz w:val="24"/>
          <w:szCs w:val="24"/>
        </w:rPr>
        <w:br/>
      </w:r>
      <w:r>
        <w:rPr>
          <w:rStyle w:val="661"/>
          <w:b/>
          <w:bCs/>
          <w:sz w:val="28"/>
          <w:szCs w:val="24"/>
        </w:rPr>
        <w:t xml:space="preserve">&lt;h2&gt;Les services d’accès internet proposés chez ARN</w:t>
      </w:r>
      <w:r>
        <w:rPr>
          <w:b/>
          <w:sz w:val="28"/>
        </w:rPr>
      </w:r>
      <w:r/>
    </w:p>
    <w:p>
      <w:pPr>
        <w:pStyle w:val="662"/>
        <w:rPr>
          <w:b/>
          <w:sz w:val="22"/>
          <w:highlight w:val="none"/>
          <w:rPrChange w:id="15" w:author="Camille Bresson" w:date="2022-05-06T21:15:45Z" oouserid="ocrwuj4pmjsm_camille">
            <w:rPr/>
          </w:rPrChange>
        </w:rPr>
      </w:pPr>
      <w:r>
        <w:rPr>
          <w:b/>
          <w:sz w:val="22"/>
        </w:rPr>
        <w:t xml:space="preserve">&lt;h3&gt;Fibre optique (par l’intermédiaire</w:t>
      </w:r>
      <w:commentRangeStart w:id="0"/>
      <w:commentRangeStart w:id="1"/>
      <w:r/>
      <w:commentRangeEnd w:id="0"/>
      <w:commentRangeEnd w:id="1"/>
      <w:r>
        <w:commentReference w:id="0"/>
        <w:commentReference w:id="1"/>
      </w:r>
      <w:r>
        <w:rPr>
          <w:b/>
          <w:sz w:val="22"/>
        </w:rPr>
        <w:t xml:space="preserve"> de ROSACE)</w:t>
      </w:r>
      <w:r>
        <w:rPr>
          <w:rPrChange w:id="16" w:author="Camille Bresson" w:date="2022-05-06T21:15:45Z" oouserid="ocrwuj4pmjsm_camille">
            <w:rPr/>
          </w:rPrChange>
        </w:rPr>
      </w:r>
      <w:r>
        <w:rPr>
          <w:rPrChange w:id="17" w:author="Camille Bresson" w:date="2022-05-06T21:15:45Z" oouserid="ocrwuj4pmjsm_camille">
            <w:rPr/>
          </w:rPrChange>
        </w:rPr>
      </w:r>
    </w:p>
    <w:p>
      <w:pPr>
        <w:rPr>
          <w:highlight w:val="none"/>
        </w:rPr>
      </w:pPr>
      <w:r>
        <w:rPr>
          <w:highlight w:val="none"/>
        </w:rPr>
        <w:t xml:space="preserve">Prix : 30€/mois</w:t>
        <w:br/>
      </w:r>
      <w:r>
        <w:rPr>
          <w:highlight w:val="none"/>
        </w:rPr>
        <w:t xml:space="preserve">Frais d’accès au service</w:t>
      </w:r>
      <w:r>
        <w:rPr>
          <w:highlight w:val="none"/>
        </w:rPr>
        <w:t xml:space="preserve"> : 100€</w:t>
        <w:br/>
        <w:t xml:space="preserve">Sans engagement</w:t>
      </w:r>
      <w:r>
        <w:rPr>
          <w:highlight w:val="none"/>
        </w:rPr>
      </w:r>
      <w:r/>
    </w:p>
    <w:p>
      <w:pPr>
        <w:pStyle w:val="662"/>
      </w:pPr>
      <w:r>
        <w:rPr>
          <w:b/>
          <w:sz w:val="22"/>
          <w:highlight w:val="none"/>
        </w:rPr>
        <w:t xml:space="preserve">Fibre optique ou xDSL (par l’intermédiaire de la FDN)</w:t>
      </w:r>
      <w:r>
        <w:rPr>
          <w:b/>
          <w:sz w:val="22"/>
          <w:highlight w:val="none"/>
          <w:rPrChange w:id="18" w:author="Camille Bresson" w:date="2022-05-06T21:17:19Z" oouserid="ocrwuj4pmjsm_camille">
            <w:rPr>
              <w:highlight w:val="none"/>
            </w:rPr>
          </w:rPrChange>
        </w:rPr>
      </w:r>
      <w:r/>
    </w:p>
    <w:p>
      <w:pPr>
        <w:rPr>
          <w:highlight w:val="none"/>
        </w:rPr>
      </w:pPr>
      <w:r>
        <w:rPr>
          <w:highlight w:val="none"/>
        </w:rPr>
        <w:t xml:space="preserve">Prix : à partir de 42€/mois</w:t>
        <w:br/>
      </w:r>
      <w:r>
        <w:rPr>
          <w:highlight w:val="none"/>
        </w:rPr>
        <w:t xml:space="preserve">Frais d’accès au service : entre 66€ et 156€</w:t>
        <w:br/>
        <w:t xml:space="preserve">Engagement : 1 an</w:t>
      </w:r>
      <w:r>
        <w:rPr>
          <w:highlight w:val="none"/>
        </w:rPr>
      </w:r>
      <w:r/>
    </w:p>
    <w:p>
      <w:pPr>
        <w:pStyle w:val="662"/>
      </w:pPr>
      <w:r>
        <w:rPr>
          <w:b/>
          <w:sz w:val="22"/>
          <w:highlight w:val="none"/>
        </w:rPr>
        <w:t xml:space="preserve">Antennes radios</w:t>
      </w:r>
      <w:r/>
    </w:p>
    <w:p>
      <w:pPr>
        <w:rPr>
          <w:highlight w:val="none"/>
        </w:rPr>
      </w:pPr>
      <w:r>
        <w:rPr>
          <w:highlight w:val="none"/>
        </w:rPr>
        <w:t xml:space="preserve">Prix : 15€/mois</w:t>
        <w:br/>
      </w:r>
      <w:r>
        <w:rPr>
          <w:highlight w:val="none"/>
        </w:rPr>
        <w:t xml:space="preserve">Frai d’accès au service : en fonction du raccordement</w:t>
      </w:r>
      <w:r>
        <w:rPr>
          <w:highlight w:val="none"/>
        </w:rPr>
        <w:br/>
        <w:t xml:space="preserve">Sans engagement</w:t>
      </w:r>
      <w:r>
        <w:rPr>
          <w:highlight w:val="none"/>
        </w:rPr>
      </w:r>
      <w:r/>
    </w:p>
    <w:p>
      <w:pPr>
        <w:rPr>
          <w:rFonts w:ascii="Arial" w:hAnsi="Arial" w:cs="Arial" w:eastAsia="Arial"/>
          <w:color w:val="000000"/>
          <w:sz w:val="22"/>
        </w:rPr>
      </w:pPr>
      <w:r>
        <w:rPr>
          <w:i/>
          <w:highlight w:val="none"/>
        </w:rPr>
      </w:r>
      <w:r>
        <w:rPr>
          <w:i/>
          <w:highlight w:val="none"/>
        </w:rPr>
        <w:t xml:space="preserve">Prix</w:t>
      </w:r>
      <w:r>
        <w:rPr>
          <w:i/>
        </w:rPr>
        <w:t xml:space="preserve"> en franchise de TVA (art 293B du CGI). </w:t>
      </w:r>
      <w:r>
        <w:rPr>
          <w:i/>
        </w:rPr>
        <w:t xml:space="preserve">L’accès à ces services n</w:t>
      </w:r>
      <w:r>
        <w:rPr>
          <w:i/>
        </w:rPr>
        <w:t xml:space="preserve">écessite d’adhérer à l’association (15€/an). Renouvellement de l’abonnement et de l’adhésion annuelle par tacite reconduction.</w:t>
      </w:r>
      <w:r>
        <w:rPr>
          <w:i/>
          <w:highlight w:val="none"/>
        </w:rPr>
        <w:t xml:space="preserve"> </w:t>
      </w:r>
      <w:r>
        <w:rPr>
          <w:rFonts w:ascii="Arial" w:hAnsi="Arial" w:cs="Arial" w:eastAsia="Arial"/>
          <w:color w:val="000000"/>
          <w:sz w:val="22"/>
        </w:rPr>
      </w:r>
      <w:r/>
    </w:p>
    <w:p>
      <w:pPr>
        <w:rPr>
          <w:i/>
          <w:highlight w:val="none"/>
        </w:rPr>
      </w:pPr>
      <w:r>
        <w:rPr>
          <w:b/>
          <w:bCs/>
          <w:sz w:val="28"/>
          <w:szCs w:val="24"/>
          <w:highlight w:val="none"/>
        </w:rPr>
      </w:r>
      <w:r>
        <w:rPr>
          <w:b/>
          <w:bCs/>
          <w:sz w:val="28"/>
          <w:szCs w:val="24"/>
          <w:highlight w:val="none"/>
        </w:rPr>
      </w:r>
      <w:r/>
    </w:p>
    <w:p>
      <w:pPr>
        <w:rPr>
          <w:b/>
          <w:sz w:val="28"/>
          <w:szCs w:val="24"/>
          <w:highlight w:val="none"/>
        </w:rPr>
      </w:pPr>
      <w:r>
        <w:rPr>
          <w:rFonts w:ascii="Arial" w:hAnsi="Arial" w:cs="Arial" w:eastAsia="Arial"/>
          <w:color w:val="000000"/>
          <w:sz w:val="22"/>
        </w:rPr>
      </w:r>
      <w:r>
        <w:rPr>
          <w:bCs/>
          <w:sz w:val="24"/>
          <w:szCs w:val="24"/>
        </w:rPr>
        <w:t xml:space="preserve">&lt;h2&gt;</w:t>
      </w:r>
      <w:r>
        <w:rPr>
          <w:b/>
          <w:bCs/>
          <w:sz w:val="28"/>
          <w:szCs w:val="24"/>
        </w:rPr>
        <w:t xml:space="preserve">Comment souscrire</w:t>
      </w:r>
      <w:r>
        <w:rPr>
          <w:b/>
          <w:bCs/>
          <w:sz w:val="28"/>
          <w:szCs w:val="24"/>
        </w:rPr>
        <w:t xml:space="preserve"> à un services d’accès internet?</w:t>
      </w:r>
      <w:r>
        <w:rPr>
          <w:highlight w:val="none"/>
        </w:rPr>
      </w:r>
      <w:r/>
    </w:p>
    <w:p>
      <w:pPr>
        <w:pStyle w:val="838"/>
        <w:numPr>
          <w:ilvl w:val="0"/>
          <w:numId w:val="1"/>
        </w:numPr>
      </w:pPr>
      <w:r>
        <w:t xml:space="preserve">Créer un compte sur l’espace membre</w:t>
      </w:r>
      <w:r>
        <w:t xml:space="preserve"> et demander le service</w:t>
      </w:r>
      <w:r/>
    </w:p>
    <w:p>
      <w:pPr>
        <w:pStyle w:val="834"/>
        <w:ind w:left="709" w:right="0" w:firstLine="0"/>
      </w:pPr>
      <w:r>
        <w:t xml:space="preserve">Comme la plupart de nos services, celui-ci est </w:t>
      </w:r>
      <w:r>
        <w:rPr>
          <w:b w:val="false"/>
        </w:rPr>
        <w:t xml:space="preserve">réservé aux membres de l'associatio</w:t>
      </w:r>
      <w:r>
        <w:t xml:space="preserve">n, il faut donc créer un compte sur l’</w:t>
      </w:r>
      <w:hyperlink r:id="rId11" w:tooltip="https://adherents.arn-fai.net/members/register/" w:history="1">
        <w:r>
          <w:rPr>
            <w:rStyle w:val="816"/>
          </w:rPr>
          <w:t xml:space="preserve">espace membre</w:t>
        </w:r>
      </w:hyperlink>
      <w:r>
        <w:rPr>
          <w:highlight w:val="none"/>
        </w:rPr>
        <w:t xml:space="preserve">, puis </w:t>
      </w:r>
      <w:r>
        <w:rPr>
          <w:highlight w:val="none"/>
        </w:rPr>
        <w:t xml:space="preserve">« </w:t>
      </w:r>
      <w:hyperlink r:id="rId12" w:tooltip="https://adherents.arn-fai.net/members/request_subscriptions/step1" w:history="1">
        <w:r>
          <w:rPr>
            <w:rStyle w:val="816"/>
            <w:highlight w:val="none"/>
          </w:rPr>
          <w:t xml:space="preserve">D</w:t>
        </w:r>
        <w:r>
          <w:rPr>
            <w:rStyle w:val="816"/>
          </w:rPr>
          <w:t xml:space="preserve">emander un nouvel abonnement</w:t>
        </w:r>
      </w:hyperlink>
      <w:r>
        <w:t xml:space="preserve"> ».</w:t>
      </w:r>
      <w:r>
        <w:t xml:space="preserve"> </w:t>
      </w:r>
      <w:r>
        <w:rPr>
          <w:highlight w:val="none"/>
        </w:rPr>
        <w:t xml:space="preserve">Vous êtes libre de régler l’adhésion qu’à la réception du service.</w:t>
      </w:r>
      <w:r>
        <w:t xml:space="preserve"> </w:t>
      </w:r>
      <w:r/>
    </w:p>
    <w:p>
      <w:pPr>
        <w:pStyle w:val="838"/>
        <w:numPr>
          <w:ilvl w:val="0"/>
          <w:numId w:val="1"/>
        </w:numPr>
      </w:pPr>
      <w:r>
        <w:rPr>
          <w:highlight w:val="none"/>
        </w:rPr>
        <w:t xml:space="preserve">Validation, paiements des frais d’accès au service et raccordement</w:t>
      </w:r>
      <w:r/>
    </w:p>
    <w:p>
      <w:pPr>
        <w:ind w:left="709" w:firstLine="0"/>
      </w:pPr>
      <w:r>
        <w:rPr>
          <w:highlight w:val="none"/>
        </w:rPr>
      </w:r>
      <w:r>
        <w:rPr>
          <w:highlight w:val="none"/>
        </w:rPr>
        <w:t xml:space="preserve">L’équipe bénévole vous appelle ou vous c</w:t>
      </w:r>
      <w:r>
        <w:rPr>
          <w:highlight w:val="none"/>
        </w:rPr>
        <w:t xml:space="preserve">ontacte par mail pour </w:t>
      </w:r>
      <w:r>
        <w:rPr>
          <w:highlight w:val="none"/>
        </w:rPr>
        <w:t xml:space="preserve">vérifier la faisabilité du raccordement (dans certains cas un rendez-vous sur place peut être nécessaire) et valide votre demande. Vous réglez les frais d’accès au service et les bénévoles déclenchent avec vous la prise de rendez-vous pour le raccordement.</w:t>
      </w:r>
      <w:r/>
    </w:p>
    <w:p>
      <w:pPr>
        <w:pStyle w:val="838"/>
        <w:numPr>
          <w:ilvl w:val="0"/>
          <w:numId w:val="1"/>
        </w:numPr>
        <w:rPr>
          <w:highlight w:val="none"/>
        </w:rPr>
      </w:pPr>
      <w:r>
        <w:rPr>
          <w:highlight w:val="none"/>
        </w:rPr>
      </w:r>
      <w:r>
        <w:rPr>
          <w:highlight w:val="none"/>
        </w:rPr>
        <w:t xml:space="preserve">Vérification du bon fonctionnement et règlement</w:t>
      </w:r>
      <w:r/>
    </w:p>
    <w:p>
      <w:pPr>
        <w:ind w:left="709" w:firstLine="0"/>
      </w:pPr>
      <w:r>
        <w:rPr>
          <w:highlight w:val="none"/>
        </w:rPr>
      </w:r>
      <w:r>
        <w:t xml:space="preserve">Une fois votre service mis en place, vous pouvez accéder aux informations et documentation le concernant sur la page « </w:t>
      </w:r>
      <w:hyperlink r:id="rId13" w:tooltip="https://adherents.arn-fai.net/members/subscriptions/" w:history="1">
        <w:r>
          <w:rPr>
            <w:rStyle w:val="816"/>
          </w:rPr>
          <w:t xml:space="preserve">Mes abonnements</w:t>
        </w:r>
      </w:hyperlink>
      <w:r>
        <w:t xml:space="preserve"> »</w:t>
      </w:r>
      <w:r>
        <w:t xml:space="preserve">. M</w:t>
      </w:r>
      <w:r>
        <w:t xml:space="preserve">erci de procéder au paiement de l’adhésion si ce n’est pas déjà fait et à la mise en place d’un virement permanent ou à défaut merci de régler plusieurs mois d’avance.</w:t>
      </w:r>
      <w:r>
        <w:rPr>
          <w:highlight w:val="none"/>
        </w:rPr>
      </w:r>
      <w:r/>
    </w:p>
    <w:p>
      <w:pPr>
        <w:pStyle w:val="658"/>
      </w:pPr>
      <w:r>
        <w:rPr>
          <w:b/>
          <w:sz w:val="28"/>
        </w:rPr>
        <w:t xml:space="preserve">FAQ</w:t>
      </w:r>
      <w:r/>
    </w:p>
    <w:p>
      <w:pPr>
        <w:pStyle w:val="662"/>
        <w:rPr>
          <w:highlight w:val="none"/>
        </w:rPr>
      </w:pPr>
      <w:r>
        <w:rPr>
          <w:b/>
          <w:sz w:val="22"/>
          <w:highlight w:val="none"/>
        </w:rPr>
        <w:t xml:space="preserve">Pourquoi dois-je adhérer ?</w:t>
      </w:r>
      <w:r>
        <w:rPr>
          <w:highlight w:val="none"/>
        </w:rPr>
      </w:r>
      <w:r/>
    </w:p>
    <w:p>
      <w:pPr>
        <w:rPr>
          <w:highlight w:val="none"/>
        </w:rPr>
      </w:pPr>
      <w:r>
        <w:rPr>
          <w:highlight w:val="none"/>
        </w:rPr>
        <w:t xml:space="preserve">Chez Alsace Réseau Neutre, association à but non lucratif sans personne salariée, </w:t>
      </w:r>
      <w:r>
        <w:rPr>
          <w:highlight w:val="none"/>
        </w:rPr>
        <w:t xml:space="preserve">vous n’êtes pas client⋅es d’un fournisseur, mais </w:t>
      </w:r>
      <w:r>
        <w:rPr>
          <w:highlight w:val="none"/>
        </w:rPr>
        <w:t xml:space="preserve">membre d’un collectif qui s’organise pour construire un bout d’internet utopique et influencer les politiques numériques vers des schémas plus vertueux.</w:t>
      </w:r>
      <w:r>
        <w:rPr>
          <w:highlight w:val="none"/>
        </w:rPr>
        <w:t xml:space="preserve"> </w:t>
      </w:r>
      <w:r>
        <w:rPr>
          <w:highlight w:val="none"/>
        </w:rPr>
        <w:t xml:space="preserve">Les adhésions nous permettent de proposer ses services et de les financer.</w:t>
      </w:r>
      <w:r/>
    </w:p>
    <w:p>
      <w:pPr>
        <w:rPr>
          <w:highlight w:val="none"/>
        </w:rPr>
      </w:pPr>
      <w:r>
        <w:rPr>
          <w:highlight w:val="none"/>
        </w:rPr>
        <w:t xml:space="preserve">Par ailleurs, nous souhaitons qu’au travers de l’assemblée générale les personnes abonnées aient un droit de vote concernant l’avenir de leurs services. </w:t>
      </w:r>
      <w:r>
        <w:rPr>
          <w:highlight w:val="none"/>
        </w:rPr>
        <w:t xml:space="preserve"> </w:t>
      </w:r>
      <w:r/>
    </w:p>
    <w:p>
      <w:pPr>
        <w:pStyle w:val="662"/>
        <w:rPr>
          <w:highlight w:val="none"/>
        </w:rPr>
      </w:pPr>
      <w:r>
        <w:rPr>
          <w:highlight w:val="none"/>
        </w:rPr>
      </w:r>
      <w:r>
        <w:rPr>
          <w:b/>
          <w:sz w:val="22"/>
          <w:highlight w:val="none"/>
        </w:rPr>
        <w:t xml:space="preserve">Que signifie « Prix en franchise de TVA » ?</w:t>
      </w:r>
      <w:r>
        <w:rPr>
          <w:b/>
          <w:sz w:val="22"/>
          <w:highlight w:val="none"/>
          <w:rPrChange w:id="19" w:author="Camille Bresson" w:date="2022-05-06T21:29:12Z" oouserid="ocrwuj4pmjsm_camille">
            <w:rPr>
              <w:highlight w:val="none"/>
            </w:rPr>
          </w:rPrChange>
        </w:rPr>
      </w:r>
      <w:r/>
    </w:p>
    <w:p>
      <w:pPr>
        <w:rPr>
          <w:highlight w:val="none"/>
        </w:rPr>
      </w:pPr>
      <w:r>
        <w:rPr>
          <w:highlight w:val="none"/>
        </w:rPr>
        <w:t xml:space="preserve">La franchise de TVA signifie qu’à ce jour ARN n’est pas soumis à la TVA. Le montant « Hors Taxe » est donc égal au montant « Toutes Taxes Comprises ».</w:t>
      </w:r>
      <w:r>
        <w:rPr>
          <w:highlight w:val="none"/>
        </w:rPr>
      </w:r>
      <w:r/>
    </w:p>
    <w:p>
      <w:pPr>
        <w:pStyle w:val="662"/>
        <w:rPr>
          <w:highlight w:val="none"/>
        </w:rPr>
      </w:pPr>
      <w:r>
        <w:rPr>
          <w:b/>
          <w:sz w:val="22"/>
          <w:highlight w:val="none"/>
        </w:rPr>
        <w:t xml:space="preserve">Quel est le débit ?</w:t>
      </w:r>
      <w:r>
        <w:rPr>
          <w:highlight w:val="none"/>
        </w:rPr>
      </w:r>
      <w:r/>
    </w:p>
    <w:p>
      <w:pPr>
        <w:rPr>
          <w:highlight w:val="none"/>
        </w:rPr>
      </w:pPr>
      <w:r>
        <w:t xml:space="preserve">Le débit dépends du service choisi, ci-dessous un ordre d’idée :</w:t>
      </w:r>
      <w:r/>
    </w:p>
    <w:p>
      <w:pPr>
        <w:pStyle w:val="838"/>
        <w:numPr>
          <w:ilvl w:val="0"/>
          <w:numId w:val="8"/>
        </w:numPr>
      </w:pPr>
      <w:r>
        <w:rPr>
          <w:highlight w:val="none"/>
        </w:rPr>
        <w:t xml:space="preserve">Fibre optique ROSACE : jusqu’à 1Gbps (à confirmer)</w:t>
      </w:r>
      <w:r>
        <w:rPr>
          <w:highlight w:val="none"/>
        </w:rPr>
      </w:r>
      <w:r/>
    </w:p>
    <w:p>
      <w:pPr>
        <w:pStyle w:val="838"/>
        <w:numPr>
          <w:ilvl w:val="0"/>
          <w:numId w:val="8"/>
        </w:numPr>
      </w:pPr>
      <w:r>
        <w:rPr>
          <w:highlight w:val="none"/>
        </w:rPr>
        <w:t xml:space="preserve">Fibre optique via FDN : </w:t>
      </w:r>
      <w:r>
        <w:rPr>
          <w:highlight w:val="none"/>
        </w:rPr>
        <w:t xml:space="preserve">jusqu’à 1Gbps descendant et 500Mbps montant selon le prix choisis</w:t>
      </w:r>
      <w:r>
        <w:rPr>
          <w:highlight w:val="none"/>
        </w:rPr>
      </w:r>
      <w:r/>
    </w:p>
    <w:p>
      <w:pPr>
        <w:pStyle w:val="838"/>
        <w:numPr>
          <w:ilvl w:val="0"/>
          <w:numId w:val="8"/>
        </w:numPr>
      </w:pPr>
      <w:r>
        <w:rPr>
          <w:highlight w:val="none"/>
        </w:rPr>
        <w:t xml:space="preserve">VDSL via FDN : </w:t>
      </w:r>
      <w:r>
        <w:t xml:space="preserve">jusqu’à 18 Mb</w:t>
      </w:r>
      <w:r>
        <w:rPr>
          <w:highlight w:val="none"/>
        </w:rPr>
        <w:t xml:space="preserve">ps</w:t>
      </w:r>
      <w:r>
        <w:t xml:space="preserve"> (upload jusque 1 Mb</w:t>
      </w:r>
      <w:r>
        <w:rPr>
          <w:highlight w:val="none"/>
        </w:rPr>
        <w:t xml:space="preserve">ps</w:t>
      </w:r>
      <w:r>
        <w:t xml:space="preserve">)</w:t>
      </w:r>
      <w:r>
        <w:rPr>
          <w:highlight w:val="none"/>
        </w:rPr>
      </w:r>
      <w:r/>
    </w:p>
    <w:p>
      <w:pPr>
        <w:pStyle w:val="838"/>
        <w:numPr>
          <w:ilvl w:val="0"/>
          <w:numId w:val="8"/>
        </w:numPr>
      </w:pPr>
      <w:r>
        <w:rPr>
          <w:highlight w:val="none"/>
        </w:rPr>
        <w:t xml:space="preserve">ADSL vi</w:t>
      </w:r>
      <w:r>
        <w:rPr>
          <w:highlight w:val="none"/>
        </w:rPr>
        <w:t xml:space="preserve">a</w:t>
      </w:r>
      <w:r>
        <w:rPr>
          <w:highlight w:val="none"/>
        </w:rPr>
        <w:t xml:space="preserve"> FDN : jusqu’à 50 Mbps (</w:t>
      </w:r>
      <w:r>
        <w:t xml:space="preserve">upload jusque 8 Mb</w:t>
      </w:r>
      <w:r>
        <w:rPr>
          <w:highlight w:val="none"/>
        </w:rPr>
        <w:t xml:space="preserve">ps</w:t>
      </w:r>
      <w:r>
        <w:t xml:space="preserve">)</w:t>
      </w:r>
      <w:r>
        <w:rPr>
          <w:highlight w:val="none"/>
        </w:rPr>
      </w:r>
      <w:r/>
    </w:p>
    <w:p>
      <w:pPr>
        <w:pStyle w:val="838"/>
        <w:numPr>
          <w:ilvl w:val="0"/>
          <w:numId w:val="8"/>
        </w:numPr>
      </w:pPr>
      <w:r>
        <w:rPr>
          <w:highlight w:val="none"/>
        </w:rPr>
        <w:t xml:space="preserve">Réseau d’antennes radio : maximum 90Mbps symétrique</w:t>
      </w:r>
      <w:r>
        <w:rPr>
          <w:highlight w:val="none"/>
        </w:rPr>
      </w:r>
      <w:r/>
    </w:p>
    <w:p>
      <w:r>
        <w:rPr>
          <w:highlight w:val="none"/>
        </w:rPr>
        <w:t xml:space="preserve">SI vous utilisez un VPN ARN par dessus vous ne pourrez pas atteindre plus de 90Mbps. </w:t>
      </w:r>
      <w:r>
        <w:t xml:space="preserve">En savoir plus sur :</w:t>
      </w:r>
      <w:r>
        <w:t xml:space="preserve"> </w:t>
      </w:r>
      <w:commentRangeStart w:id="2"/>
      <w:commentRangeStart w:id="3"/>
      <w:r>
        <w:rPr>
          <w:highlight w:val="none"/>
        </w:rPr>
      </w:r>
      <w:hyperlink r:id="rId14" w:tooltip="https://arn-fai.net/factu-opes#est-ce-qu-un-e-gros-sse-t-l-chargeur-se-p-nalise-l-association-" w:history="1">
        <w:r>
          <w:rPr>
            <w:rStyle w:val="816"/>
            <w:rFonts w:ascii="Arial" w:hAnsi="Arial" w:cs="Arial" w:eastAsia="Arial"/>
            <w:color w:val="0000EE"/>
            <w:sz w:val="24"/>
            <w:u w:val="single"/>
          </w:rPr>
          <w:t xml:space="preserve">Est-ce qu'une personne qui télécharge beaucoup pénalise l'association ?</w:t>
        </w:r>
      </w:hyperlink>
      <w:r/>
      <w:commentRangeEnd w:id="2"/>
      <w:commentRangeEnd w:id="3"/>
      <w:r>
        <w:commentReference w:id="2"/>
        <w:commentReference w:id="3"/>
      </w:r>
      <w:r/>
      <w:r/>
    </w:p>
    <w:p>
      <w:pPr>
        <w:pStyle w:val="662"/>
        <w:rPr>
          <w:b/>
          <w:sz w:val="22"/>
          <w:highlight w:val="none"/>
          <w:rPrChange w:id="20" w:author="Camille Bresson" w:date="2022-05-06T21:34:45Z" oouserid="ocrwuj4pmjsm_camille">
            <w:rPr/>
          </w:rPrChange>
        </w:rPr>
      </w:pPr>
      <w:r>
        <w:rPr>
          <w:b/>
          <w:sz w:val="22"/>
          <w:highlight w:val="none"/>
        </w:rPr>
        <w:t xml:space="preserve">Est-ce que la fibre arrivent jusque dans le logement ?</w:t>
      </w:r>
      <w:r>
        <w:rPr>
          <w:rPrChange w:id="21" w:author="Camille Bresson" w:date="2022-05-06T21:34:45Z" oouserid="ocrwuj4pmjsm_camille">
            <w:rPr/>
          </w:rPrChange>
        </w:rPr>
      </w:r>
      <w:r>
        <w:rPr>
          <w:rPrChange w:id="22" w:author="Camille Bresson" w:date="2022-05-06T21:34:45Z" oouserid="ocrwuj4pmjsm_camille">
            <w:rPr/>
          </w:rPrChange>
        </w:rPr>
      </w:r>
    </w:p>
    <w:p>
      <w:pPr>
        <w:rPr>
          <w:highlight w:val="none"/>
        </w:rPr>
      </w:pPr>
      <w:r>
        <w:rPr>
          <w:highlight w:val="none"/>
        </w:rPr>
        <w:t xml:space="preserve">Oui, il s’agit bien d’un service FTTH « Fiber To The Home » c’est à dire</w:t>
      </w:r>
      <w:r>
        <w:rPr>
          <w:highlight w:val="none"/>
        </w:rPr>
        <w:t xml:space="preserve"> que </w:t>
      </w:r>
      <w:r>
        <w:rPr>
          <w:highlight w:val="none"/>
        </w:rPr>
        <w:t xml:space="preserve">la fibre</w:t>
      </w:r>
      <w:r>
        <w:rPr>
          <w:highlight w:val="none"/>
        </w:rPr>
        <w:t xml:space="preserve"> arrivera</w:t>
      </w:r>
      <w:r>
        <w:rPr>
          <w:highlight w:val="none"/>
        </w:rPr>
        <w:t xml:space="preserve"> jusque dans </w:t>
      </w:r>
      <w:r>
        <w:rPr>
          <w:highlight w:val="none"/>
        </w:rPr>
        <w:t xml:space="preserve">votre</w:t>
      </w:r>
      <w:r>
        <w:rPr>
          <w:highlight w:val="none"/>
        </w:rPr>
        <w:t xml:space="preserve"> logement. </w:t>
      </w:r>
      <w:r>
        <w:rPr>
          <w:highlight w:val="none"/>
        </w:rPr>
      </w:r>
      <w:r/>
    </w:p>
    <w:p>
      <w:pPr>
        <w:pStyle w:val="662"/>
        <w:rPr>
          <w:highlight w:val="none"/>
        </w:rPr>
      </w:pPr>
      <w:r>
        <w:rPr>
          <w:highlight w:val="none"/>
        </w:rPr>
      </w:r>
      <w:r>
        <w:rPr>
          <w:b/>
          <w:sz w:val="22"/>
          <w:highlight w:val="none"/>
        </w:rPr>
        <w:t xml:space="preserve">Quelle est la politique de </w:t>
      </w:r>
      <w:r>
        <w:rPr>
          <w:b/>
          <w:sz w:val="22"/>
          <w:highlight w:val="none"/>
        </w:rPr>
        <w:t xml:space="preserve">sauvegarde des données de connexions (logs)</w:t>
      </w:r>
      <w:r>
        <w:rPr>
          <w:b/>
          <w:sz w:val="22"/>
          <w:highlight w:val="none"/>
        </w:rPr>
        <w:t xml:space="preserve"> d’ARN pour ce service ?</w:t>
      </w:r>
      <w:r>
        <w:rPr>
          <w:highlight w:val="none"/>
        </w:rPr>
      </w:r>
      <w:r/>
    </w:p>
    <w:p>
      <w:pPr>
        <w:rPr>
          <w:highlight w:val="none"/>
        </w:rPr>
      </w:pPr>
      <w:r>
        <w:t xml:space="preserve">Pour le réseau radio</w:t>
      </w:r>
      <w:r>
        <w:t xml:space="preserve">, la politique de sauvegarde des données est</w:t>
      </w:r>
      <w:r>
        <w:t xml:space="preserve"> la même que pour les VPN.</w:t>
      </w:r>
      <w:r>
        <w:t xml:space="preserve"> c’est-à-dire</w:t>
      </w:r>
      <w:r/>
    </w:p>
    <w:p>
      <w:r>
        <w:rPr>
          <w:highlight w:val="none"/>
        </w:rPr>
        <w:t xml:space="preserve">Pour la fibre, l’ADSL et le VDSL, nous</w:t>
      </w:r>
      <w:r>
        <w:rPr>
          <w:highlight w:val="none"/>
        </w:rPr>
        <w:t xml:space="preserve"> sommes en cours de discussion avec FDN et SCANI pour connaître les modalités. Nous vous tiendrons au courant une fois qu’elle sera définie.</w:t>
      </w:r>
      <w:r/>
    </w:p>
    <w:p>
      <w:pPr>
        <w:pStyle w:val="662"/>
        <w:rPr>
          <w:highlight w:val="none"/>
        </w:rPr>
      </w:pPr>
      <w:r>
        <w:rPr>
          <w:b/>
          <w:sz w:val="22"/>
        </w:rPr>
        <w:t xml:space="preserve">Proposez-vous des abonnements 4G ?</w:t>
      </w:r>
      <w:r/>
    </w:p>
    <w:p>
      <w:r>
        <w:t xml:space="preserve">Nous ne proposons pas ce service !</w:t>
      </w:r>
      <w:r/>
    </w:p>
    <w:p>
      <w:pPr>
        <w:pStyle w:val="662"/>
        <w:rPr>
          <w:highlight w:val="none"/>
        </w:rPr>
      </w:pPr>
      <w:r>
        <w:rPr>
          <w:highlight w:val="none"/>
        </w:rPr>
      </w:r>
      <w:r>
        <w:rPr>
          <w:b/>
          <w:sz w:val="22"/>
          <w:highlight w:val="none"/>
        </w:rPr>
        <w:t xml:space="preserve">Puis-je choisir ma box ?</w:t>
      </w:r>
      <w:r>
        <w:rPr>
          <w:highlight w:val="none"/>
        </w:rPr>
      </w:r>
      <w:r/>
    </w:p>
    <w:p>
      <w:pPr>
        <w:ind w:left="0" w:right="0" w:firstLine="0"/>
        <w:spacing w:after="240" w:before="0"/>
        <w:rPr>
          <w:rFonts w:ascii="Arial" w:hAnsi="Arial" w:cs="Arial" w:eastAsia="Arial"/>
          <w:sz w:val="22"/>
          <w:rPrChange w:id="23" w:author="Camille Bresson" w:date="2022-05-06T21:42:05Z" oouserid="ocrwuj4pmjsm_camille">
            <w:rPr/>
          </w:rPrChange>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Oui. </w:t>
      </w:r>
      <w:r>
        <w:rPr>
          <w:rFonts w:ascii="Arial" w:hAnsi="Arial" w:cs="Arial" w:eastAsia="Arial"/>
          <w:color w:val="000000"/>
          <w:sz w:val="22"/>
        </w:rPr>
        <w:t xml:space="preserve">Ces abonnements sont fournis sans box (routeur). </w:t>
      </w:r>
      <w:r>
        <w:rPr>
          <w:rFonts w:ascii="Arial" w:hAnsi="Arial" w:cs="Arial" w:eastAsia="Arial"/>
          <w:color w:val="000000"/>
          <w:sz w:val="22"/>
        </w:rPr>
        <w:t xml:space="preserve">Vous devez donc vous procurer le routeur, sauf</w:t>
      </w:r>
      <w:r>
        <w:rPr>
          <w:rFonts w:ascii="Arial" w:hAnsi="Arial" w:cs="Arial" w:eastAsia="Arial"/>
          <w:color w:val="000000"/>
          <w:sz w:val="22"/>
        </w:rPr>
        <w:t xml:space="preserve"> </w:t>
      </w:r>
      <w:r>
        <w:rPr>
          <w:rFonts w:ascii="Arial" w:hAnsi="Arial" w:cs="Arial" w:eastAsia="Arial"/>
          <w:color w:val="000000"/>
          <w:sz w:val="22"/>
        </w:rPr>
        <w:t xml:space="preserve"> </w:t>
      </w:r>
      <w:r>
        <w:rPr>
          <w:rFonts w:ascii="Arial" w:hAnsi="Arial" w:cs="Arial" w:eastAsia="Arial"/>
          <w:color w:val="000000"/>
          <w:sz w:val="22"/>
        </w:rPr>
        <w:t xml:space="preserve">si vous </w:t>
      </w:r>
      <w:r>
        <w:rPr>
          <w:rFonts w:ascii="Arial" w:hAnsi="Arial" w:cs="Arial" w:eastAsia="Arial"/>
          <w:color w:val="000000"/>
          <w:sz w:val="22"/>
        </w:rPr>
        <w:t xml:space="preserve">souhait</w:t>
      </w:r>
      <w:r>
        <w:rPr>
          <w:rFonts w:ascii="Arial" w:hAnsi="Arial" w:cs="Arial" w:eastAsia="Arial"/>
          <w:color w:val="000000"/>
          <w:sz w:val="22"/>
        </w:rPr>
        <w:t xml:space="preserve">ez </w:t>
      </w:r>
      <w:r>
        <w:rPr>
          <w:rFonts w:ascii="Arial" w:hAnsi="Arial" w:cs="Arial" w:eastAsia="Arial"/>
          <w:color w:val="000000"/>
          <w:sz w:val="22"/>
        </w:rPr>
        <w:t xml:space="preserve">vous </w:t>
      </w:r>
      <w:r>
        <w:rPr>
          <w:rFonts w:ascii="Arial" w:hAnsi="Arial" w:cs="Arial" w:eastAsia="Arial"/>
          <w:color w:val="000000"/>
          <w:sz w:val="22"/>
        </w:rPr>
        <w:t xml:space="preserve">connecter </w:t>
      </w:r>
      <w:r>
        <w:rPr>
          <w:rFonts w:ascii="Arial" w:hAnsi="Arial" w:cs="Arial" w:eastAsia="Arial"/>
          <w:color w:val="000000"/>
          <w:sz w:val="22"/>
        </w:rPr>
        <w:t xml:space="preserve">à </w:t>
      </w:r>
      <w:r>
        <w:rPr>
          <w:rFonts w:ascii="Arial" w:hAnsi="Arial" w:cs="Arial" w:eastAsia="Arial"/>
          <w:color w:val="000000"/>
          <w:sz w:val="22"/>
        </w:rPr>
        <w:t xml:space="preserve">un seul ordinateur par cable ethernet.Vous aurez ainsi la main sur les fonctionnalités et la consommation d</w:t>
      </w:r>
      <w:r>
        <w:rPr>
          <w:rFonts w:ascii="Arial" w:hAnsi="Arial" w:cs="Arial" w:eastAsia="Arial"/>
          <w:color w:val="000000"/>
          <w:sz w:val="22"/>
        </w:rPr>
        <w:t xml:space="preserve">e votre équipement.</w:t>
      </w:r>
      <w:r>
        <w:rPr>
          <w:rPrChange w:id="24" w:author="Camille Bresson" w:date="2022-05-06T21:42:05Z" oouserid="ocrwuj4pmjsm_camille">
            <w:rPr/>
          </w:rPrChange>
        </w:rPr>
      </w:r>
      <w:r>
        <w:rPr>
          <w:rPrChange w:id="25" w:author="Camille Bresson" w:date="2022-05-06T21:42:05Z" oouserid="ocrwuj4pmjsm_camille">
            <w:rPr/>
          </w:rPrChange>
        </w:rPr>
      </w:r>
    </w:p>
    <w:p>
      <w:pPr>
        <w:ind w:left="0" w:right="0" w:firstLine="0"/>
        <w:spacing w:after="240" w:before="240"/>
        <w:rPr>
          <w:rFonts w:ascii="Arial" w:hAnsi="Arial" w:cs="Arial" w:eastAsia="Arial"/>
          <w:sz w:val="22"/>
          <w:rPrChange w:id="26" w:author="Camille Bresson" w:date="2022-05-06T21:42:05Z" oouserid="ocrwuj4pmjsm_camille">
            <w:rPr/>
          </w:rPrChange>
        </w:rPr>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Si vous n'avez pas déjà un routeur, n'hésitez pas à nous demander de l'aide pour faire votre choix, nous sommes aussi en mesure d'en trouver d'occasions et bon marché (via Emmaüs Strasbourg principalement).</w:t>
      </w:r>
      <w:r>
        <w:rPr>
          <w:rFonts w:ascii="Arial" w:hAnsi="Arial" w:cs="Arial" w:eastAsia="Arial"/>
          <w:color w:val="000000"/>
          <w:sz w:val="22"/>
        </w:rPr>
        <w:t xml:space="preserve"> C’est egalement un petit geste pour l’environnement.</w:t>
      </w:r>
      <w:r>
        <w:rPr>
          <w:rPrChange w:id="27" w:author="Camille Bresson" w:date="2022-05-06T21:42:05Z" oouserid="ocrwuj4pmjsm_camille">
            <w:rPr/>
          </w:rPrChange>
        </w:rPr>
      </w:r>
      <w:r>
        <w:rPr>
          <w:rPrChange w:id="28" w:author="Camille Bresson" w:date="2022-05-06T21:42:05Z" oouserid="ocrwuj4pmjsm_camille">
            <w:rPr/>
          </w:rPrChange>
        </w:rPr>
      </w:r>
    </w:p>
    <w:p>
      <w:pPr>
        <w:ind w:left="0" w:right="0" w:firstLine="0"/>
        <w:spacing w:after="240" w:before="240"/>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Si vous souhaitez des fonctionnalités serveur, n'hésitez pas à venir à </w:t>
      </w:r>
      <w:hyperlink r:id="rId15" w:tooltip="https://arn-fai.net/agenda" w:history="1">
        <w:r>
          <w:rPr>
            <w:rStyle w:val="816"/>
            <w:rFonts w:ascii="Arial" w:hAnsi="Arial" w:cs="Arial" w:eastAsia="Arial"/>
            <w:color w:val="0000EE"/>
            <w:sz w:val="22"/>
            <w:u w:val="single"/>
          </w:rPr>
          <w:t xml:space="preserve">notre atelier mensuel sur l'auto-hébergement</w:t>
        </w:r>
      </w:hyperlink>
      <w:r>
        <w:rPr>
          <w:rFonts w:ascii="Arial" w:hAnsi="Arial" w:cs="Arial" w:eastAsia="Arial"/>
          <w:color w:val="000000"/>
          <w:sz w:val="22"/>
        </w:rPr>
        <w:t xml:space="preserve">.</w:t>
      </w:r>
      <w:r/>
    </w:p>
    <w:p>
      <w:r/>
      <w:r/>
    </w:p>
    <w:p>
      <w:pPr>
        <w:pStyle w:val="662"/>
        <w:rPr>
          <w:highlight w:val="none"/>
        </w:rPr>
      </w:pPr>
      <w:r>
        <w:rPr>
          <w:highlight w:val="none"/>
        </w:rPr>
      </w:r>
      <w:r>
        <w:rPr>
          <w:b/>
          <w:sz w:val="22"/>
          <w:highlight w:val="none"/>
        </w:rPr>
        <w:t xml:space="preserve">Y-a-t'il un service télévision ou téléphone inclue ?</w:t>
      </w:r>
      <w:r>
        <w:rPr>
          <w:highlight w:val="none"/>
        </w:rPr>
      </w:r>
      <w:r/>
    </w:p>
    <w:p>
      <w:pPr>
        <w:ind w:left="0" w:right="0" w:firstLine="0"/>
        <w:spacing w:after="240" w:before="0"/>
        <w:pBdr>
          <w:left w:val="none" w:color="000000" w:sz="4" w:space="0"/>
          <w:top w:val="none" w:color="000000" w:sz="4" w:space="0"/>
          <w:right w:val="none" w:color="000000" w:sz="4" w:space="0"/>
          <w:bottom w:val="none" w:color="000000" w:sz="4" w:space="0"/>
        </w:pBdr>
      </w:pPr>
      <w:r>
        <w:t xml:space="preserve">Non, mais...</w:t>
      </w:r>
      <w:r/>
    </w:p>
    <w:p>
      <w:pPr>
        <w:ind w:left="0" w:right="0" w:firstLine="0"/>
        <w:spacing w:after="240" w:before="240"/>
        <w:pBdr>
          <w:left w:val="none" w:color="000000" w:sz="4" w:space="0"/>
          <w:top w:val="none" w:color="000000" w:sz="4" w:space="0"/>
          <w:right w:val="none" w:color="000000" w:sz="4" w:space="0"/>
          <w:bottom w:val="none" w:color="000000" w:sz="4" w:space="0"/>
        </w:pBdr>
      </w:pPr>
      <w:r>
        <w:t xml:space="preserve">Pour la télévision, vous pouvez en général</w:t>
      </w:r>
      <w:del w:id="29" w:author="Camille Bresson" w:date="2022-05-06T21:45:30Z" oouserid="ocrwuj4pmjsm_camille">
        <w:r>
          <w:delText xml:space="preserve"> </w:delText>
        </w:r>
      </w:del>
      <w:r>
        <w:t xml:space="preserve"> recevoir la TNT gratuitement via le signal radio. Il vous faut pour cela</w:t>
      </w:r>
      <w:r>
        <w:t xml:space="preserve"> </w:t>
      </w:r>
      <w:del w:id="30" w:author="Camille Bresson" w:date="2022-05-06T21:45:48Z" oouserid="ocrwuj4pmjsm_camille">
        <w:r>
          <w:delText xml:space="preserve"> </w:delText>
        </w:r>
      </w:del>
      <w:r>
        <w:t xml:space="preserve">un téléviseur compatible ou un décodeur. Il existe également des offres  IPTV.</w:t>
      </w:r>
      <w:r/>
    </w:p>
    <w:p>
      <w:pPr>
        <w:ind w:left="0" w:right="0" w:firstLine="0"/>
        <w:spacing w:after="240" w:before="240"/>
        <w:pBdr>
          <w:left w:val="none" w:color="000000" w:sz="4" w:space="0"/>
          <w:top w:val="none" w:color="000000" w:sz="4" w:space="0"/>
          <w:right w:val="none" w:color="000000" w:sz="4" w:space="0"/>
          <w:bottom w:val="none" w:color="000000" w:sz="4" w:space="0"/>
        </w:pBdr>
      </w:pPr>
      <w:r>
        <w:t xml:space="preserve">Pour le téléphone, il existe en France des offres de  téléphonie fixe sur IP (à brancher sur un routeur/box) à moins de 2€  TTC/mois. Par exemple celles d'OVH.</w:t>
      </w:r>
      <w:r/>
    </w:p>
    <w:p>
      <w:pPr>
        <w:pStyle w:val="662"/>
        <w:rPr>
          <w:highlight w:val="none"/>
        </w:rPr>
      </w:pPr>
      <w:r>
        <w:rPr>
          <w:highlight w:val="none"/>
        </w:rPr>
      </w:r>
      <w:r>
        <w:rPr>
          <w:b/>
          <w:sz w:val="22"/>
          <w:highlight w:val="none"/>
        </w:rPr>
        <w:t xml:space="preserve">Comment obtenir de l'aide en cas de problème avec ma connexion ?</w:t>
      </w:r>
      <w:r>
        <w:rPr>
          <w:highlight w:val="none"/>
        </w:rPr>
      </w:r>
      <w:r/>
    </w:p>
    <w:p>
      <w:pPr>
        <w:ind w:left="0" w:right="0" w:firstLine="0"/>
        <w:spacing w:after="240" w:before="0"/>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sz w:val="24"/>
        </w:rPr>
        <w:t xml:space="preserve">Les bénévoles d'ARN essaierons de résoudre votre problème en faisant un diagnostique de la connexion, potentiellement en vous accompagnant par téléphone. SI ça ne suffit pas, les infos seront transmises à SCANI ou FDN qui regarderont de leur côté ou feront</w:t>
      </w:r>
      <w:r>
        <w:rPr>
          <w:rFonts w:ascii="Times New Roman" w:hAnsi="Times New Roman" w:cs="Times New Roman" w:eastAsia="Times New Roman"/>
          <w:color w:val="000000"/>
          <w:sz w:val="24"/>
        </w:rPr>
        <w:t xml:space="preserve"> remonté à leurs prestataires.</w:t>
      </w:r>
      <w:r/>
    </w:p>
    <w:p>
      <w:pPr>
        <w:ind w:left="0" w:right="0" w:firstLine="0"/>
        <w:spacing w:after="240" w:before="240"/>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sz w:val="24"/>
        </w:rPr>
        <w:t xml:space="preserve">L'aide peut être obtenue </w:t>
      </w:r>
      <w:r>
        <w:rPr>
          <w:rFonts w:ascii="Times New Roman" w:hAnsi="Times New Roman" w:cs="Times New Roman" w:eastAsia="Times New Roman"/>
          <w:color w:val="000000"/>
          <w:sz w:val="24"/>
        </w:rPr>
        <w:t xml:space="preserve">en nous contactant</w:t>
      </w:r>
      <w:r>
        <w:rPr>
          <w:rFonts w:ascii="Times New Roman" w:hAnsi="Times New Roman" w:cs="Times New Roman" w:eastAsia="Times New Roman"/>
          <w:color w:val="000000"/>
          <w:sz w:val="24"/>
        </w:rPr>
        <w:t xml:space="preserve"> sur </w:t>
      </w:r>
      <w:hyperlink r:id="rId16" w:tooltip="https://arn-fai.net/contact" w:history="1">
        <w:r>
          <w:rPr>
            <w:rStyle w:val="816"/>
            <w:rFonts w:ascii="Times New Roman" w:hAnsi="Times New Roman" w:cs="Times New Roman" w:eastAsia="Times New Roman"/>
            <w:color w:val="0000EE"/>
            <w:sz w:val="24"/>
            <w:u w:val="single"/>
          </w:rPr>
          <w:t xml:space="preserve">le formulaire de contact</w:t>
        </w:r>
      </w:hyperlink>
      <w:r>
        <w:rPr>
          <w:rFonts w:ascii="Times New Roman" w:hAnsi="Times New Roman" w:cs="Times New Roman" w:eastAsia="Times New Roman"/>
          <w:color w:val="000000"/>
          <w:sz w:val="24"/>
        </w:rPr>
        <w:t xml:space="preserve"> ,</w:t>
      </w:r>
      <w:r>
        <w:rPr>
          <w:rFonts w:ascii="Times New Roman" w:hAnsi="Times New Roman" w:cs="Times New Roman" w:eastAsia="Times New Roman"/>
          <w:color w:val="000000"/>
          <w:sz w:val="24"/>
        </w:rPr>
        <w:t xml:space="preserve"> le forum, le chat d'entraide</w:t>
      </w:r>
      <w:r>
        <w:rPr>
          <w:rFonts w:ascii="Times New Roman" w:hAnsi="Times New Roman" w:cs="Times New Roman" w:eastAsia="Times New Roman"/>
          <w:color w:val="000000"/>
          <w:sz w:val="24"/>
        </w:rPr>
        <w:t xml:space="preserve"> et même</w:t>
      </w:r>
      <w:r>
        <w:rPr>
          <w:rFonts w:ascii="Times New Roman" w:hAnsi="Times New Roman" w:cs="Times New Roman" w:eastAsia="Times New Roman"/>
          <w:color w:val="000000"/>
          <w:sz w:val="24"/>
        </w:rPr>
        <w:t xml:space="preserve"> en présentiel au local de AUBE.</w:t>
      </w:r>
      <w:r>
        <w:rPr>
          <w:highlight w:val="none"/>
        </w:rPr>
      </w:r>
      <w:r/>
    </w:p>
    <w:p>
      <w:pPr>
        <w:pStyle w:val="662"/>
        <w:rPr>
          <w:highlight w:val="none"/>
        </w:rPr>
      </w:pPr>
      <w:r>
        <w:rPr>
          <w:highlight w:val="none"/>
        </w:rPr>
      </w:r>
      <w:r>
        <w:rPr>
          <w:b/>
          <w:sz w:val="22"/>
          <w:highlight w:val="none"/>
        </w:rPr>
        <w:t xml:space="preserve">Puis-je héberger mon propre serveur mail sur cette connexion ?</w:t>
      </w:r>
      <w:r>
        <w:rPr>
          <w:b/>
          <w:sz w:val="22"/>
          <w:highlight w:val="none"/>
          <w:rPrChange w:id="31" w:author="Camille Bresson" w:date="2022-05-06T21:48:21Z" oouserid="ocrwuj4pmjsm_camille">
            <w:rPr>
              <w:highlight w:val="none"/>
            </w:rPr>
          </w:rPrChange>
        </w:rPr>
      </w:r>
      <w:r/>
    </w:p>
    <w:p>
      <w:pPr>
        <w:rPr>
          <w:highlight w:val="none"/>
        </w:rPr>
      </w:pPr>
      <w:r>
        <w:rPr>
          <w:highlight w:val="none"/>
        </w:rPr>
      </w:r>
      <w:r>
        <w:t xml:space="preserve">O</w:t>
      </w:r>
      <w:r>
        <w:t xml:space="preserve">ui</w:t>
      </w:r>
      <w:r>
        <w:t xml:space="preserve">. La connexion étant neutre</w:t>
      </w:r>
      <w:r>
        <w:t xml:space="preserve">,</w:t>
      </w:r>
      <w:r>
        <w:t xml:space="preserve"> les ports ne sont pas bridés</w:t>
      </w:r>
      <w:r>
        <w:t xml:space="preserve">(</w:t>
      </w:r>
      <w:r>
        <w:t xml:space="preserve"> même le port 25</w:t>
      </w:r>
      <w:r>
        <w:t xml:space="preserve"> )</w:t>
      </w:r>
      <w:r>
        <w:t xml:space="preserve"> et vous pouvez définir un reverse DNS.</w:t>
      </w:r>
      <w:r>
        <w:rPr>
          <w:highlight w:val="none"/>
        </w:rPr>
        <w:t xml:space="preserve"> En plus, nous ne listons pas nos IPs comme résidentiel contrairement à de nombreux FAI .</w:t>
      </w:r>
      <w:r>
        <w:rPr>
          <w:highlight w:val="none"/>
        </w:rPr>
      </w:r>
      <w:r/>
    </w:p>
    <w:p>
      <w:pPr>
        <w:rPr>
          <w:highlight w:val="none"/>
        </w:rPr>
      </w:pPr>
      <w:r>
        <w:rPr>
          <w:highlight w:val="none"/>
        </w:rPr>
      </w:r>
      <w:commentRangeStart w:id="4"/>
      <w:commentRangeStart w:id="5"/>
      <w:r>
        <w:rPr>
          <w:highlight w:val="none"/>
        </w:rPr>
        <w:t xml:space="preserve">Attention tout de même à ne pas ternir la réputation des IPs.</w:t>
      </w:r>
      <w:commentRangeEnd w:id="4"/>
      <w:commentRangeEnd w:id="5"/>
      <w:r>
        <w:commentReference w:id="4"/>
        <w:commentReference w:id="5"/>
      </w:r>
      <w:r>
        <w:rPr>
          <w:highlight w:val="none"/>
        </w:rPr>
      </w:r>
      <w:r/>
    </w:p>
    <w:p>
      <w:pPr>
        <w:pStyle w:val="662"/>
        <w:rPr>
          <w:b/>
          <w:sz w:val="22"/>
          <w:highlight w:val="none"/>
          <w:rPrChange w:id="32" w:author="Camille Bresson" w:date="2022-05-06T21:50:40Z" oouserid="ocrwuj4pmjsm_camille">
            <w:rPr/>
          </w:rPrChange>
        </w:rPr>
      </w:pPr>
      <w:r>
        <w:rPr>
          <w:b/>
          <w:sz w:val="22"/>
          <w:highlight w:val="none"/>
          <w:rPrChange w:id="33" w:author="Camille Bresson" w:date="2022-05-06T21:50:40Z" oouserid="ocrwuj4pmjsm_camille">
            <w:rPr>
              <w:highlight w:val="none"/>
            </w:rPr>
          </w:rPrChange>
        </w:rPr>
      </w:r>
      <w:r>
        <w:rPr>
          <w:b/>
          <w:sz w:val="22"/>
          <w:highlight w:val="none"/>
        </w:rPr>
        <w:t xml:space="preserve">Mon IP peut-t'elle changer ? Est-elle partagée ?</w:t>
      </w:r>
      <w:r>
        <w:rPr>
          <w:rPrChange w:id="34" w:author="Camille Bresson" w:date="2022-05-06T21:50:40Z" oouserid="ocrwuj4pmjsm_camille">
            <w:rPr/>
          </w:rPrChange>
        </w:rPr>
      </w:r>
      <w:r>
        <w:rPr>
          <w:rPrChange w:id="35" w:author="Camille Bresson" w:date="2022-05-06T21:50:40Z" oouserid="ocrwuj4pmjsm_camille">
            <w:rPr/>
          </w:rPrChange>
        </w:rPr>
      </w:r>
    </w:p>
    <w:p>
      <w:r>
        <w:t xml:space="preserve">Les IPs sont fixes et </w:t>
      </w:r>
      <w:r>
        <w:t xml:space="preserve">nous ne prévoyons pas de partager les plages de ports</w:t>
      </w:r>
      <w:r>
        <w:t xml:space="preserve"> afin</w:t>
      </w:r>
      <w:r>
        <w:t xml:space="preserve"> de favoriser la pratique de l'auto-hébergement</w:t>
      </w:r>
      <w:r>
        <w:t xml:space="preserve">. </w:t>
      </w:r>
      <w:r/>
    </w:p>
    <w:p>
      <w:r>
        <w:t xml:space="preserve">En revanche pour la connexion fibre optique, pour le moment des IPs SCANI ou FDN seront attribuées. Il est donc possible qu’un jour l’association décide de renuméroter avec des IPs ARN.</w:t>
      </w:r>
      <w:r/>
    </w:p>
    <w:p>
      <w:pPr>
        <w:rPr>
          <w:rStyle w:val="663"/>
          <w:highlight w:val="none"/>
        </w:rPr>
      </w:pPr>
      <w:r>
        <w:rPr>
          <w:highlight w:val="none"/>
        </w:rPr>
      </w:r>
      <w:r>
        <w:rPr>
          <w:rStyle w:val="663"/>
          <w:b/>
          <w:sz w:val="22"/>
        </w:rPr>
        <w:t xml:space="preserve">L'ipv6 est-elle disponible ?</w:t>
      </w:r>
      <w:r>
        <w:rPr>
          <w:rStyle w:val="663"/>
          <w:b/>
          <w:sz w:val="22"/>
          <w:rPrChange w:id="36" w:author="Camille Bresson" w:date="2022-05-06T21:52:42Z" oouserid="ocrwuj4pmjsm_camille">
            <w:rPr>
              <w:rStyle w:val="663"/>
            </w:rPr>
          </w:rPrChange>
        </w:rPr>
      </w:r>
      <w:r/>
    </w:p>
    <w:p>
      <w:pPr>
        <w:rPr>
          <w:highlight w:val="none"/>
        </w:rPr>
      </w:pPr>
      <w:r>
        <w:rPr>
          <w:highlight w:val="none"/>
        </w:rPr>
        <w:t xml:space="preserve">Oui</w:t>
      </w:r>
      <w:r>
        <w:rPr>
          <w:highlight w:val="none"/>
        </w:rPr>
        <w:t xml:space="preserve"> (au minimum </w:t>
      </w:r>
      <w:r>
        <w:rPr>
          <w:highlight w:val="none"/>
        </w:rPr>
        <w:t xml:space="preserve">grâce</w:t>
      </w:r>
      <w:r>
        <w:rPr>
          <w:highlight w:val="none"/>
        </w:rPr>
        <w:t xml:space="preserve"> un VPN inclut avec)</w:t>
      </w:r>
      <w:r/>
    </w:p>
    <w:p>
      <w:pPr>
        <w:pStyle w:val="662"/>
        <w:rPr>
          <w:highlight w:val="none"/>
        </w:rPr>
      </w:pPr>
      <w:r>
        <w:rPr>
          <w:b/>
          <w:sz w:val="22"/>
          <w:highlight w:val="none"/>
        </w:rPr>
        <w:t xml:space="preserve">Comment reproduire ce service ?</w:t>
      </w:r>
      <w:r>
        <w:rPr>
          <w:b/>
          <w:sz w:val="22"/>
          <w:highlight w:val="none"/>
          <w:rPrChange w:id="37" w:author="Camille Bresson" w:date="2022-05-06T21:53:00Z" oouserid="ocrwuj4pmjsm_camille">
            <w:rPr>
              <w:highlight w:val="none"/>
            </w:rPr>
          </w:rPrChange>
        </w:rPr>
      </w:r>
      <w:r/>
    </w:p>
    <w:p>
      <w:pPr>
        <w:rPr>
          <w:highlight w:val="none"/>
        </w:rPr>
      </w:pPr>
      <w:r>
        <w:t xml:space="preserve">Pour la fibre optique ou le xDSL, il s’agit pour l’instant de marque blanche SCANI ou FDN. </w:t>
      </w:r>
      <w:r/>
    </w:p>
    <w:p>
      <w:pPr>
        <w:rPr>
          <w:highlight w:val="none"/>
        </w:rPr>
      </w:pPr>
      <w:r>
        <w:rPr>
          <w:highlight w:val="none"/>
        </w:rPr>
        <w:t xml:space="preserve">Pour les antennes radio, tout est expliqué dans </w:t>
      </w:r>
      <w:hyperlink r:id="rId17" w:tooltip="https://wiki.arn-fai.net/benevoles:technique:natta" w:history="1">
        <w:r>
          <w:rPr>
            <w:rStyle w:val="816"/>
            <w:highlight w:val="none"/>
          </w:rPr>
          <w:t xml:space="preserve">la page dédiée </w:t>
        </w:r>
        <w:r>
          <w:rPr>
            <w:rStyle w:val="816"/>
            <w:highlight w:val="none"/>
          </w:rPr>
          <w:t xml:space="preserve"> au antennes radio </w:t>
        </w:r>
        <w:r>
          <w:rPr>
            <w:rStyle w:val="816"/>
            <w:highlight w:val="none"/>
          </w:rPr>
          <w:t xml:space="preserve">sur le wiki des bénévoles</w:t>
        </w:r>
      </w:hyperlink>
      <w:r>
        <w:rPr>
          <w:highlight w:val="none"/>
        </w:rPr>
        <w:t xml:space="preserve">.</w:t>
      </w:r>
      <w:r>
        <w:rPr>
          <w:highlight w:val="none"/>
        </w:rPr>
      </w:r>
      <w:r/>
    </w:p>
    <w:p>
      <w:pPr>
        <w:rPr>
          <w:highlight w:val="none"/>
        </w:rPr>
      </w:pPr>
      <w:r>
        <w:rPr>
          <w:highlight w:val="none"/>
        </w:rPr>
      </w:r>
      <w:r>
        <w:rPr>
          <w:highlight w:val="none"/>
        </w:rPr>
      </w:r>
      <w:r/>
    </w:p>
    <w:p>
      <w:pPr>
        <w:pStyle w:val="660"/>
        <w:jc w:val="center"/>
        <w:rPr>
          <w:highlight w:val="none"/>
        </w:rPr>
      </w:pPr>
      <w:r>
        <w:rPr>
          <w:highlight w:val="none"/>
        </w:rPr>
        <w:t xml:space="preserve">Nos</w:t>
      </w:r>
      <w:r>
        <w:t xml:space="preserve"> actions vous plaisent ?</w:t>
      </w:r>
      <w:r>
        <w:rPr>
          <w:highlight w:val="none"/>
        </w:rPr>
        <w:t xml:space="preserve"> Aidez-nous :)</w:t>
      </w:r>
      <w:r>
        <w:rPr>
          <w:highlight w:val="none"/>
        </w:rPr>
      </w:r>
      <w:r/>
    </w:p>
    <w:p>
      <w:pPr>
        <w:jc w:val="center"/>
        <w:rPr>
          <w:highlight w:val="none"/>
        </w:rPr>
      </w:pPr>
      <w:r>
        <w:rPr>
          <w:highlight w:val="none"/>
        </w:rPr>
        <w:t xml:space="preserve">Venir à la prochaine réunion d’accueil des bénévoles</w:t>
      </w:r>
      <w:r>
        <w:rPr>
          <w:highlight w:val="none"/>
        </w:rPr>
      </w:r>
      <w:r/>
    </w:p>
    <w:p>
      <w:pPr>
        <w:rPr>
          <w:highlight w:val="none"/>
        </w:rPr>
      </w:pPr>
      <w:r>
        <w:rPr>
          <w:highlight w:val="none"/>
        </w:rPr>
      </w:r>
      <w:r/>
    </w:p>
    <w:p>
      <w:r>
        <w:rPr>
          <w:highlight w:val="none"/>
        </w:rPr>
        <w:br w:type="page"/>
      </w:r>
      <w:r/>
    </w:p>
    <w:p>
      <w:pPr>
        <w:rPr>
          <w:b/>
          <w:sz w:val="32"/>
        </w:rPr>
      </w:pPr>
      <w:r>
        <w:rPr>
          <w:b/>
          <w:sz w:val="32"/>
          <w:highlight w:val="none"/>
        </w:rPr>
        <w:t xml:space="preserve">&lt;h1&gt;ARN's internet connexion services</w:t>
      </w:r>
      <w:r>
        <w:rPr>
          <w:b/>
          <w:sz w:val="32"/>
        </w:rPr>
      </w:r>
      <w:r/>
    </w:p>
    <w:p>
      <w:pPr>
        <w:rPr>
          <w:sz w:val="28"/>
        </w:rPr>
      </w:pPr>
      <w:r>
        <w:rPr>
          <w:highlight w:val="none"/>
        </w:rPr>
        <w:t xml:space="preserve">&lt;</w:t>
      </w:r>
      <w:r>
        <w:rPr>
          <w:sz w:val="28"/>
          <w:highlight w:val="none"/>
        </w:rPr>
        <w:t xml:space="preserve">h2&gt;Are you eligible to ARN's optic-fiber or antenna internet connection</w:t>
      </w:r>
      <w:r>
        <w:rPr>
          <w:sz w:val="28"/>
        </w:rPr>
      </w:r>
      <w:r/>
    </w:p>
    <w:p>
      <w:r>
        <w:rPr>
          <w:highlight w:val="none"/>
        </w:rPr>
        <w:t xml:space="preserve">https://arn-fai.net/eligibilité/</w:t>
      </w:r>
      <w:r/>
    </w:p>
    <w:p>
      <w:r>
        <w:rPr>
          <w:highlight w:val="none"/>
        </w:rPr>
        <w:t xml:space="preserve">To be included in iframe (or by link if no time)</w:t>
      </w:r>
      <w:r/>
    </w:p>
    <w:p>
      <w:pPr>
        <w:rPr>
          <w:sz w:val="28"/>
        </w:rPr>
      </w:pPr>
      <w:r>
        <w:rPr>
          <w:sz w:val="28"/>
          <w:highlight w:val="none"/>
        </w:rPr>
        <w:t xml:space="preserve">&lt;h2&gt;ARN's internet connection characteristics </w:t>
      </w:r>
      <w:r>
        <w:rPr>
          <w:sz w:val="28"/>
        </w:rPr>
      </w:r>
      <w:r/>
    </w:p>
    <w:p>
      <w:pPr>
        <w:rPr>
          <w:b/>
        </w:rPr>
      </w:pPr>
      <w:r>
        <w:rPr>
          <w:b/>
          <w:highlight w:val="none"/>
        </w:rPr>
        <w:t xml:space="preserve">&lt;h3&gt;IPv4 &amp; IPv6 fixed public</w:t>
      </w:r>
      <w:r>
        <w:rPr>
          <w:b/>
        </w:rPr>
      </w:r>
      <w:r/>
    </w:p>
    <w:p>
      <w:pPr>
        <w:rPr>
          <w:highlight w:val="none"/>
        </w:rPr>
      </w:pPr>
      <w:r>
        <w:rPr>
          <w:highlight w:val="none"/>
        </w:rPr>
        <w:t xml:space="preserve">We provide a VPN  compatible with IPv6, if the connection is not natively IPv6.</w:t>
      </w:r>
      <w:r>
        <w:rPr>
          <w:highlight w:val="none"/>
        </w:rPr>
      </w:r>
      <w:r/>
    </w:p>
    <w:p>
      <w:r>
        <w:rPr>
          <w:b/>
          <w:highlight w:val="none"/>
        </w:rPr>
        <w:t xml:space="preserve">Net neutrality</w:t>
      </w:r>
      <w:r/>
    </w:p>
    <w:p>
      <w:r>
        <w:rPr>
          <w:highlight w:val="none"/>
        </w:rPr>
        <w:t xml:space="preserve">To respect the concept of net neutrality, we commit to not close any port. Also, we do not change your DNS resolver and we do not watch or modify your internet traffic.</w:t>
      </w:r>
      <w:r/>
    </w:p>
    <w:p>
      <w:pPr>
        <w:rPr>
          <w:b/>
        </w:rPr>
      </w:pPr>
      <w:r>
        <w:rPr>
          <w:b/>
          <w:highlight w:val="none"/>
        </w:rPr>
        <w:t xml:space="preserve">With or without router</w:t>
      </w:r>
      <w:r>
        <w:rPr>
          <w:b/>
        </w:rPr>
      </w:r>
      <w:r/>
    </w:p>
    <w:p>
      <w:r>
        <w:rPr>
          <w:highlight w:val="none"/>
        </w:rPr>
        <w:t xml:space="preserve">We provide subscriptions with or without a router, for you to use the right equipment for your home and your needs. We also offer recycled routers to reduced your digital environmental footprint :).</w:t>
      </w:r>
      <w:r/>
    </w:p>
    <w:p>
      <w:r>
        <w:rPr>
          <w:b/>
          <w:highlight w:val="none"/>
        </w:rPr>
        <w:t xml:space="preserve">Self-hosting</w:t>
      </w:r>
      <w:r/>
    </w:p>
    <w:p>
      <w:r>
        <w:rPr>
          <w:highlight w:val="none"/>
        </w:rPr>
      </w:r>
      <w:r>
        <w:rPr>
          <w:highlight w:val="none"/>
        </w:rPr>
        <w:t xml:space="preserve">No port are closed, you can customize the reverse DNS in IPv4 and in IPv6</w:t>
      </w:r>
      <w:r>
        <w:rPr>
          <w:highlight w:val="none"/>
        </w:rPr>
        <w:t xml:space="preserve">.</w:t>
      </w:r>
      <w:r/>
    </w:p>
    <w:p>
      <w:pPr>
        <w:rPr>
          <w:b/>
        </w:rPr>
      </w:pPr>
      <w:r>
        <w:rPr>
          <w:b/>
          <w:highlight w:val="none"/>
        </w:rPr>
        <w:t xml:space="preserve">Sharing with neighbors</w:t>
      </w:r>
      <w:r>
        <w:rPr>
          <w:b/>
        </w:rPr>
      </w:r>
      <w:r/>
    </w:p>
    <w:p>
      <w:r>
        <w:rPr>
          <w:highlight w:val="none"/>
        </w:rPr>
        <w:t xml:space="preserve">The contract allow you to share your internet connection with your neighbors. Connection share is possible through ARN's VPN to separate the legal liability.</w:t>
      </w:r>
      <w:r/>
    </w:p>
    <w:p>
      <w:pPr>
        <w:rPr>
          <w:b/>
        </w:rPr>
      </w:pPr>
      <w:r>
        <w:rPr>
          <w:b/>
          <w:highlight w:val="none"/>
        </w:rPr>
        <w:t xml:space="preserve">What about BBC?</w:t>
      </w:r>
      <w:r>
        <w:rPr>
          <w:b/>
        </w:rPr>
      </w:r>
      <w:r/>
    </w:p>
    <w:p>
      <w:pPr>
        <w:rPr>
          <w:highlight w:val="none"/>
        </w:rPr>
      </w:pPr>
      <w:r>
        <w:rPr>
          <w:highlight w:val="none"/>
        </w:rPr>
        <w:t xml:space="preserve">We do not offer TV services, but you can do whatever you like of your free time :)</w:t>
      </w:r>
      <w:r>
        <w:rPr>
          <w:highlight w:val="none"/>
        </w:rPr>
      </w:r>
      <w:r/>
    </w:p>
    <w:p>
      <w:pPr>
        <w:rPr>
          <w:highlight w:val="none"/>
        </w:rPr>
      </w:pPr>
      <w:r>
        <w:rPr>
          <w:highlight w:val="none"/>
        </w:rPr>
      </w:r>
      <w:r>
        <w:rPr>
          <w:highlight w:val="none"/>
        </w:rPr>
      </w:r>
      <w:r/>
    </w:p>
    <w:p>
      <w:pPr>
        <w:rPr>
          <w:b/>
          <w:sz w:val="28"/>
        </w:rPr>
      </w:pPr>
      <w:r>
        <w:rPr>
          <w:b/>
          <w:sz w:val="28"/>
          <w:highlight w:val="none"/>
        </w:rPr>
        <w:t xml:space="preserve">&lt;h2&gt;ARN's Internet connection deals</w:t>
      </w:r>
      <w:r>
        <w:rPr>
          <w:b/>
          <w:sz w:val="28"/>
        </w:rPr>
      </w:r>
      <w:r/>
    </w:p>
    <w:p>
      <w:pPr>
        <w:rPr>
          <w:b/>
        </w:rPr>
      </w:pPr>
      <w:r>
        <w:rPr>
          <w:b/>
          <w:highlight w:val="none"/>
        </w:rPr>
        <w:t xml:space="preserve">&lt;h3&gt;Optical fiber (via ROSACE)</w:t>
      </w:r>
      <w:r>
        <w:rPr>
          <w:b/>
        </w:rPr>
      </w:r>
      <w:r/>
    </w:p>
    <w:p>
      <w:r>
        <w:rPr>
          <w:highlight w:val="none"/>
        </w:rPr>
        <w:t xml:space="preserve">Price: 30€/month</w:t>
      </w:r>
      <w:r/>
    </w:p>
    <w:p>
      <w:r>
        <w:rPr>
          <w:highlight w:val="none"/>
        </w:rPr>
        <w:t xml:space="preserve">Service access fee: 100€</w:t>
      </w:r>
      <w:r/>
    </w:p>
    <w:p>
      <w:r>
        <w:rPr>
          <w:highlight w:val="none"/>
        </w:rPr>
        <w:t xml:space="preserve">Non-binding offer</w:t>
      </w:r>
      <w:r/>
    </w:p>
    <w:p>
      <w:r>
        <w:rPr>
          <w:highlight w:val="none"/>
        </w:rPr>
      </w:r>
      <w:r/>
    </w:p>
    <w:p>
      <w:r>
        <w:rPr>
          <w:b/>
          <w:highlight w:val="none"/>
        </w:rPr>
        <w:t xml:space="preserve">Optical fiber or xDSL (via FDN)</w:t>
      </w:r>
      <w:r/>
    </w:p>
    <w:p>
      <w:r>
        <w:rPr>
          <w:highlight w:val="none"/>
        </w:rPr>
        <w:t xml:space="preserve">Price: from €42/month</w:t>
      </w:r>
      <w:r/>
    </w:p>
    <w:p>
      <w:r>
        <w:rPr>
          <w:highlight w:val="none"/>
        </w:rPr>
        <w:t xml:space="preserve">Service access fee: between €66 and €156</w:t>
      </w:r>
      <w:r/>
    </w:p>
    <w:p>
      <w:pPr>
        <w:rPr>
          <w:highlight w:val="none"/>
        </w:rPr>
      </w:pPr>
      <w:r>
        <w:rPr>
          <w:highlight w:val="none"/>
        </w:rPr>
        <w:t xml:space="preserve">On a 12 month agreement</w:t>
      </w:r>
      <w:r/>
    </w:p>
    <w:p>
      <w:pPr>
        <w:rPr>
          <w:highlight w:val="none"/>
        </w:rPr>
      </w:pPr>
      <w:r>
        <w:rPr>
          <w:highlight w:val="none"/>
        </w:rPr>
      </w:r>
      <w:r>
        <w:rPr>
          <w:highlight w:val="none"/>
        </w:rPr>
      </w:r>
      <w:r/>
    </w:p>
    <w:p>
      <w:r>
        <w:rPr>
          <w:b/>
          <w:sz w:val="22"/>
          <w:highlight w:val="none"/>
        </w:rPr>
        <w:t xml:space="preserve">Radio antennas</w:t>
      </w:r>
      <w:r/>
    </w:p>
    <w:p>
      <w:r>
        <w:rPr>
          <w:highlight w:val="none"/>
        </w:rPr>
        <w:t xml:space="preserve">Price: 15€/month</w:t>
      </w:r>
      <w:r/>
    </w:p>
    <w:p>
      <w:r>
        <w:rPr>
          <w:highlight w:val="none"/>
        </w:rPr>
        <w:t xml:space="preserve">Service access fee: according the connection</w:t>
      </w:r>
      <w:r/>
    </w:p>
    <w:p>
      <w:pPr>
        <w:rPr>
          <w:highlight w:val="none"/>
        </w:rPr>
      </w:pPr>
      <w:r>
        <w:rPr>
          <w:highlight w:val="none"/>
        </w:rPr>
        <w:t xml:space="preserve">Non-binding offer</w:t>
      </w:r>
      <w:r>
        <w:rPr>
          <w:highlight w:val="none"/>
        </w:rPr>
      </w:r>
      <w:r/>
    </w:p>
    <w:p>
      <w:pPr>
        <w:rPr>
          <w:highlight w:val="none"/>
        </w:rPr>
      </w:pPr>
      <w:r>
        <w:rPr>
          <w:highlight w:val="none"/>
        </w:rPr>
      </w:r>
      <w:r>
        <w:rPr>
          <w:highlight w:val="none"/>
        </w:rPr>
      </w:r>
      <w:r/>
    </w:p>
    <w:p>
      <w:pPr>
        <w:rPr>
          <w:rFonts w:ascii="Arial" w:hAnsi="Arial" w:cs="Arial" w:eastAsia="Arial"/>
          <w:i/>
          <w:color w:val="000000"/>
          <w:sz w:val="22"/>
          <w:highlight w:val="none"/>
        </w:rPr>
      </w:pPr>
      <w:r>
        <w:rPr>
          <w:highlight w:val="none"/>
        </w:rPr>
      </w:r>
      <w:r>
        <w:rPr>
          <w:rFonts w:ascii="Arial" w:hAnsi="Arial" w:cs="Arial" w:eastAsia="Arial"/>
          <w:i/>
          <w:color w:val="000000"/>
          <w:sz w:val="22"/>
        </w:rPr>
        <w:t xml:space="preserve">Tax free price (art 293B of the CGI). Annual membership required (15€/month). Subscription renewal and annual membership renewal is done automatically.</w:t>
      </w:r>
      <w:r>
        <w:rPr>
          <w:highlight w:val="none"/>
        </w:rPr>
      </w:r>
      <w:r/>
    </w:p>
    <w:p>
      <w:pPr>
        <w:rPr>
          <w:highlight w:val="none"/>
        </w:rPr>
      </w:pPr>
      <w:r>
        <w:rPr>
          <w:highlight w:val="none"/>
        </w:rPr>
      </w:r>
      <w:r>
        <w:rPr>
          <w:highlight w:val="none"/>
        </w:rPr>
      </w:r>
      <w:r/>
    </w:p>
    <w:p>
      <w:pPr>
        <w:rPr>
          <w:b/>
          <w:sz w:val="28"/>
        </w:rPr>
      </w:pPr>
      <w:r>
        <w:rPr>
          <w:b/>
          <w:i w:val="false"/>
          <w:sz w:val="28"/>
          <w:highlight w:val="none"/>
        </w:rPr>
        <w:t xml:space="preserve">How to subscribe for an internet connection?</w:t>
      </w:r>
      <w:r>
        <w:rPr>
          <w:b/>
          <w:sz w:val="28"/>
        </w:rPr>
      </w:r>
      <w:r/>
    </w:p>
    <w:p>
      <w:r>
        <w:rPr>
          <w:i w:val="false"/>
          <w:highlight w:val="none"/>
        </w:rPr>
      </w:r>
      <w:r/>
    </w:p>
    <w:p>
      <w:pPr>
        <w:rPr>
          <w:b/>
        </w:rPr>
      </w:pPr>
      <w:r>
        <w:rPr>
          <w:b/>
          <w:i w:val="false"/>
          <w:highlight w:val="none"/>
        </w:rPr>
        <w:t xml:space="preserve">1.</w:t>
        <w:tab/>
        <w:t xml:space="preserve">Create an account on the member space and request the service of your wish</w:t>
      </w:r>
      <w:r>
        <w:rPr>
          <w:b/>
        </w:rPr>
      </w:r>
      <w:r/>
    </w:p>
    <w:p>
      <w:r>
        <w:rPr>
          <w:i w:val="false"/>
          <w:highlight w:val="none"/>
        </w:rPr>
      </w:r>
      <w:r/>
    </w:p>
    <w:p>
      <w:r>
        <w:rPr>
          <w:i w:val="false"/>
          <w:highlight w:val="none"/>
        </w:rPr>
        <w:t xml:space="preserve">Most of our services required a membership subscription. You need to create an account on the member space, then " Ask for a new subscription". You can pay membership fee when you have an access to the service of your choice. </w:t>
      </w:r>
      <w:r/>
    </w:p>
    <w:p>
      <w:r>
        <w:rPr>
          <w:i w:val="false"/>
          <w:highlight w:val="none"/>
        </w:rPr>
      </w:r>
      <w:r/>
    </w:p>
    <w:p>
      <w:r>
        <w:rPr>
          <w:i w:val="false"/>
          <w:highlight w:val="none"/>
        </w:rPr>
      </w:r>
      <w:r/>
    </w:p>
    <w:p>
      <w:pPr>
        <w:rPr>
          <w:b/>
        </w:rPr>
      </w:pPr>
      <w:r>
        <w:rPr>
          <w:b/>
          <w:i w:val="false"/>
          <w:highlight w:val="none"/>
        </w:rPr>
        <w:t xml:space="preserve">2.</w:t>
        <w:tab/>
        <w:t xml:space="preserve">Validation, service access fee payment and grid connection</w:t>
      </w:r>
      <w:r>
        <w:rPr>
          <w:b/>
        </w:rPr>
      </w:r>
      <w:r/>
    </w:p>
    <w:p>
      <w:r>
        <w:rPr>
          <w:i w:val="false"/>
          <w:highlight w:val="none"/>
        </w:rPr>
      </w:r>
      <w:r/>
    </w:p>
    <w:p>
      <w:r>
        <w:rPr>
          <w:i w:val="false"/>
          <w:highlight w:val="none"/>
        </w:rPr>
        <w:t xml:space="preserve">T</w:t>
      </w:r>
      <w:r>
        <w:rPr>
          <w:i w:val="false"/>
          <w:highlight w:val="none"/>
        </w:rPr>
        <w:t xml:space="preserve">he volunteers you or contacts you by email to ensure the connection feasibility (in some cases an appointment on site may be necessary) and validates your request. You pay the service access fee and and we set ut an appointment to do the network connection</w:t>
      </w:r>
      <w:r>
        <w:rPr>
          <w:i w:val="false"/>
          <w:highlight w:val="none"/>
        </w:rPr>
      </w:r>
      <w:r/>
    </w:p>
    <w:p>
      <w:r>
        <w:rPr>
          <w:i w:val="false"/>
          <w:highlight w:val="none"/>
        </w:rPr>
      </w:r>
      <w:r/>
    </w:p>
    <w:p>
      <w:r>
        <w:rPr>
          <w:i w:val="false"/>
          <w:highlight w:val="none"/>
        </w:rPr>
      </w:r>
      <w:r/>
    </w:p>
    <w:p>
      <w:pPr>
        <w:rPr>
          <w:b/>
        </w:rPr>
      </w:pPr>
      <w:r>
        <w:rPr>
          <w:i w:val="false"/>
          <w:highlight w:val="none"/>
        </w:rPr>
        <w:t xml:space="preserve">3.</w:t>
      </w:r>
      <w:r>
        <w:rPr>
          <w:b/>
          <w:i w:val="false"/>
          <w:highlight w:val="none"/>
        </w:rPr>
        <w:tab/>
        <w:t xml:space="preserve">Verification of proper operation and payment</w:t>
      </w:r>
      <w:r>
        <w:rPr>
          <w:b/>
        </w:rPr>
      </w:r>
      <w:r/>
    </w:p>
    <w:p>
      <w:r>
        <w:rPr>
          <w:i w:val="false"/>
          <w:highlight w:val="none"/>
        </w:rPr>
      </w:r>
      <w:r/>
    </w:p>
    <w:p>
      <w:r>
        <w:rPr>
          <w:i w:val="false"/>
          <w:highlight w:val="none"/>
        </w:rPr>
        <w:t xml:space="preserve">Once your server has been set up, you can access information and documentation about this service on the "My subscriptions" page. </w:t>
      </w:r>
      <w:r/>
    </w:p>
    <w:p>
      <w:pPr>
        <w:rPr>
          <w:i w:val="false"/>
          <w:highlight w:val="none"/>
        </w:rPr>
      </w:pPr>
      <w:r>
        <w:rPr>
          <w:i w:val="false"/>
          <w:highlight w:val="none"/>
        </w:rPr>
        <w:t xml:space="preserve">Please proceed to the payment of the membership if you have not already done so. Also make sure you have set up a standing order, or have paid for several months in advance in one go.</w:t>
      </w:r>
      <w:r>
        <w:rPr>
          <w:i w:val="false"/>
          <w:highlight w:val="none"/>
        </w:rPr>
      </w:r>
      <w:r/>
    </w:p>
    <w:p>
      <w:pPr>
        <w:ind w:left="0" w:right="0" w:firstLine="0"/>
        <w:spacing w:after="0" w:before="0"/>
        <w:pBdr>
          <w:left w:val="none" w:color="000000" w:sz="4" w:space="0"/>
          <w:top w:val="none" w:color="000000" w:sz="4" w:space="0"/>
          <w:right w:val="none" w:color="000000" w:sz="4" w:space="0"/>
          <w:bottom w:val="none" w:color="000000" w:sz="4" w:space="0"/>
        </w:pBdr>
      </w:pPr>
      <w:r>
        <w:rPr>
          <w:rFonts w:ascii="Arial" w:hAnsi="Arial" w:cs="Arial" w:eastAsia="Arial"/>
          <w:b/>
          <w:color w:val="000000"/>
          <w:sz w:val="22"/>
        </w:rPr>
        <w:t xml:space="preserve">Why should I join ARN?</w:t>
      </w:r>
      <w:r/>
    </w:p>
    <w:p>
      <w:pPr>
        <w:ind w:left="0" w:right="0" w:firstLine="0"/>
        <w:spacing w:after="200" w:before="0"/>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At Alsace Réseau Neutre, a non-profit association with no paid employees, you are not considered as a customer of a service provider. You become a member of a collective that is getting everything organized to create a utopian space on the Internet, and in</w:t>
      </w:r>
      <w:r>
        <w:rPr>
          <w:rFonts w:ascii="Arial" w:hAnsi="Arial" w:cs="Arial" w:eastAsia="Arial"/>
          <w:color w:val="000000"/>
          <w:sz w:val="22"/>
        </w:rPr>
        <w:t xml:space="preserve">fluence digital policies towards more virtuous schemes. </w:t>
      </w:r>
      <w:r/>
    </w:p>
    <w:p>
      <w:pPr>
        <w:ind w:left="0" w:right="0" w:firstLine="0"/>
        <w:spacing w:after="200" w:before="0"/>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Furthermore, our goal is also to help our subscribers take power over the future of their services!</w:t>
      </w:r>
      <w:r/>
    </w:p>
    <w:p>
      <w:pPr>
        <w:ind w:left="0" w:right="0" w:firstLine="0"/>
        <w:spacing w:after="200" w:before="0"/>
        <w:pBdr>
          <w:left w:val="none" w:color="000000" w:sz="4" w:space="0"/>
          <w:top w:val="none" w:color="000000" w:sz="4" w:space="0"/>
          <w:right w:val="none" w:color="000000" w:sz="4" w:space="0"/>
          <w:bottom w:val="none" w:color="000000" w:sz="4" w:space="0"/>
        </w:pBdr>
      </w:pPr>
      <w:r>
        <w:rPr>
          <w:rFonts w:ascii="Arial" w:hAnsi="Arial" w:cs="Arial" w:eastAsia="Arial"/>
          <w:b/>
          <w:color w:val="000000"/>
          <w:sz w:val="22"/>
        </w:rPr>
        <w:t xml:space="preserve">What does "VAT-free pricing" mean?</w:t>
      </w:r>
      <w:r/>
    </w:p>
    <w:p>
      <w:pPr>
        <w:ind w:left="0" w:right="0" w:firstLine="0"/>
        <w:spacing w:after="200" w:before="0"/>
        <w:pBdr>
          <w:left w:val="none" w:color="000000" w:sz="4" w:space="0"/>
          <w:top w:val="none" w:color="000000" w:sz="4" w:space="0"/>
          <w:right w:val="none" w:color="000000" w:sz="4" w:space="0"/>
          <w:bottom w:val="none" w:color="000000" w:sz="4" w:space="0"/>
        </w:pBdr>
      </w:pPr>
      <w:r>
        <w:rPr>
          <w:rFonts w:ascii="Arial" w:hAnsi="Arial" w:cs="Arial" w:eastAsia="Arial"/>
          <w:color w:val="000000"/>
          <w:sz w:val="22"/>
        </w:rPr>
        <w:t xml:space="preserve">"VAT-free" means that ARN is currently not subject to VAT. The "pre-tax" price is therefore equal to the price "including all taxes".</w:t>
      </w:r>
      <w:r/>
    </w:p>
    <w:p>
      <w:pPr>
        <w:rPr>
          <w:sz w:val="24"/>
        </w:rPr>
      </w:pPr>
      <w:r>
        <w:rPr>
          <w:sz w:val="24"/>
        </w:rPr>
      </w:r>
      <w:r>
        <w:rPr>
          <w:sz w:val="24"/>
        </w:rPr>
      </w:r>
      <w:r/>
    </w:p>
    <w:p>
      <w:pPr>
        <w:rPr>
          <w:sz w:val="24"/>
        </w:rPr>
      </w:pPr>
      <w:r>
        <w:rPr>
          <w:sz w:val="24"/>
        </w:rPr>
      </w:r>
      <w:r>
        <w:rPr>
          <w:rFonts w:ascii="Arial" w:hAnsi="Arial" w:cs="Arial" w:eastAsia="Arial"/>
          <w:b/>
          <w:color w:val="000000"/>
          <w:sz w:val="22"/>
        </w:rPr>
        <w:t xml:space="preserve">What is the throughput?</w:t>
      </w:r>
      <w:r>
        <w:rPr>
          <w:sz w:val="24"/>
        </w:rPr>
      </w:r>
      <w:r/>
    </w:p>
    <w:p>
      <w:pPr>
        <w:rPr>
          <w:sz w:val="22"/>
        </w:rPr>
      </w:pPr>
      <w:r>
        <w:rPr>
          <w:sz w:val="22"/>
        </w:rPr>
        <w:t xml:space="preserve">The download speed depends on the chosen service, here is an idea:</w:t>
      </w:r>
      <w:r>
        <w:rPr>
          <w:sz w:val="20"/>
        </w:rPr>
      </w:r>
      <w:r/>
    </w:p>
    <w:p>
      <w:pPr>
        <w:rPr>
          <w:sz w:val="22"/>
        </w:rPr>
      </w:pPr>
      <w:r>
        <w:rPr>
          <w:sz w:val="22"/>
        </w:rPr>
        <w:t xml:space="preserve">- Optical fiber ROSACE : up to 1Gbps (has to be confirmed)</w:t>
      </w:r>
      <w:r>
        <w:rPr>
          <w:sz w:val="20"/>
        </w:rPr>
      </w:r>
      <w:r/>
    </w:p>
    <w:p>
      <w:pPr>
        <w:rPr>
          <w:sz w:val="22"/>
        </w:rPr>
      </w:pPr>
      <w:r>
        <w:rPr>
          <w:sz w:val="22"/>
        </w:rPr>
        <w:t xml:space="preserve">- Optical fiber via FDN: up to 1Gbps download and 500Mbps upload (depends on the chosen deal)</w:t>
      </w:r>
      <w:r>
        <w:rPr>
          <w:sz w:val="20"/>
        </w:rPr>
      </w:r>
      <w:r/>
    </w:p>
    <w:p>
      <w:pPr>
        <w:rPr>
          <w:sz w:val="22"/>
        </w:rPr>
      </w:pPr>
      <w:r>
        <w:rPr>
          <w:sz w:val="22"/>
        </w:rPr>
        <w:t xml:space="preserve">- VDSL via FDN: up to 18 Mbps (upload up to 1 Mbps)</w:t>
      </w:r>
      <w:r>
        <w:rPr>
          <w:sz w:val="20"/>
        </w:rPr>
      </w:r>
      <w:r/>
    </w:p>
    <w:p>
      <w:pPr>
        <w:rPr>
          <w:sz w:val="22"/>
        </w:rPr>
      </w:pPr>
      <w:r>
        <w:rPr>
          <w:sz w:val="22"/>
        </w:rPr>
        <w:t xml:space="preserve">- ADSL via FDN: up to 50 Mbps (upload up to 8 Mbps)</w:t>
      </w:r>
      <w:r>
        <w:rPr>
          <w:sz w:val="20"/>
        </w:rPr>
      </w:r>
      <w:r/>
    </w:p>
    <w:p>
      <w:pPr>
        <w:rPr>
          <w:sz w:val="22"/>
        </w:rPr>
      </w:pPr>
      <w:r>
        <w:rPr>
          <w:sz w:val="22"/>
        </w:rPr>
        <w:t xml:space="preserve">- Radio antenna network: maximum 90Mbps symmetric</w:t>
      </w:r>
      <w:r>
        <w:rPr>
          <w:sz w:val="22"/>
        </w:rPr>
      </w:r>
      <w:r/>
    </w:p>
    <w:p>
      <w:pPr>
        <w:rPr>
          <w:highlight w:val="none"/>
        </w:rPr>
      </w:pPr>
      <w:r>
        <w:rPr>
          <w:sz w:val="24"/>
        </w:rPr>
      </w:r>
      <w:r>
        <w:rPr>
          <w:rFonts w:ascii="Arial" w:hAnsi="Arial" w:cs="Arial" w:eastAsia="Arial"/>
          <w:color w:val="000000"/>
          <w:sz w:val="22"/>
        </w:rPr>
        <w:t xml:space="preserve">The maximum capacity is 90 Mbps if you use ARN’s VPN. More informations on </w:t>
      </w:r>
      <w:hyperlink r:id="rId18" w:tooltip="https://arn-fai.net/factu-opes#est-ce-qu-un-e-gros-sse-t-l-chargeur-se-p-nalise-l-association-" w:history="1">
        <w:r>
          <w:rPr>
            <w:rStyle w:val="816"/>
            <w:rFonts w:ascii="Arial" w:hAnsi="Arial" w:cs="Arial" w:eastAsia="Arial"/>
            <w:sz w:val="22"/>
          </w:rPr>
          <w:t xml:space="preserve">d</w:t>
        </w:r>
        <w:r>
          <w:rPr>
            <w:rStyle w:val="816"/>
            <w:rFonts w:ascii="Arial" w:hAnsi="Arial" w:cs="Arial" w:eastAsia="Arial"/>
            <w:sz w:val="22"/>
          </w:rPr>
          <w:t xml:space="preserve">o I penalize the association if I download a lot of files?</w:t>
        </w:r>
        <w:r>
          <w:rPr>
            <w:rStyle w:val="816"/>
            <w:i w:val="false"/>
            <w:highlight w:val="none"/>
          </w:rPr>
        </w:r>
        <w:r>
          <w:rPr>
            <w:rStyle w:val="816"/>
            <w:i w:val="false"/>
            <w:highlight w:val="none"/>
          </w:rPr>
        </w:r>
      </w:hyperlink>
      <w:r>
        <w:rPr>
          <w:i w:val="false"/>
          <w:highlight w:val="none"/>
        </w:rPr>
      </w:r>
      <w:r/>
    </w:p>
    <w:p>
      <w:pPr>
        <w:rPr>
          <w:sz w:val="24"/>
        </w:rPr>
      </w:pPr>
      <w:r>
        <w:rPr>
          <w:sz w:val="24"/>
        </w:rPr>
      </w:r>
      <w:r>
        <w:rPr>
          <w:sz w:val="24"/>
        </w:rPr>
      </w:r>
      <w:r/>
    </w:p>
    <w:p>
      <w:pPr>
        <w:rPr>
          <w:b/>
        </w:rPr>
      </w:pPr>
      <w:r>
        <w:rPr>
          <w:b/>
          <w:highlight w:val="none"/>
        </w:rPr>
        <w:t xml:space="preserve">Does the optic fiber is connected to my house?</w:t>
      </w:r>
      <w:r>
        <w:rPr>
          <w:b/>
        </w:rPr>
      </w:r>
      <w:r/>
    </w:p>
    <w:p>
      <w:r>
        <w:rPr>
          <w:highlight w:val="none"/>
        </w:rPr>
        <w:t xml:space="preserve">Yes, it is a FTTH service "Fiber To The Home" that is to say that the fiber will be connected to your home. </w:t>
      </w:r>
      <w:r/>
    </w:p>
    <w:p>
      <w:r>
        <w:rPr>
          <w:highlight w:val="none"/>
        </w:rPr>
      </w:r>
      <w:r/>
    </w:p>
    <w:p>
      <w:pPr>
        <w:rPr>
          <w:b/>
        </w:rPr>
      </w:pPr>
      <w:r>
        <w:rPr>
          <w:b/>
          <w:highlight w:val="none"/>
        </w:rPr>
        <w:t xml:space="preserve">What is ARN's logging policy for the internet connection services?</w:t>
      </w:r>
      <w:r>
        <w:rPr>
          <w:b/>
        </w:rPr>
      </w:r>
      <w:r/>
    </w:p>
    <w:p>
      <w:r>
        <w:rPr>
          <w:highlight w:val="none"/>
        </w:rPr>
      </w:r>
      <w:r/>
    </w:p>
    <w:p>
      <w:r>
        <w:rPr>
          <w:highlight w:val="none"/>
        </w:rPr>
        <w:t xml:space="preserve">For the radio network, the logging policy is the same as the VPN one.</w:t>
      </w:r>
      <w:r/>
    </w:p>
    <w:p>
      <w:r>
        <w:rPr>
          <w:highlight w:val="none"/>
        </w:rPr>
        <w:t xml:space="preserve">For optic fiber, ADSL and VDSL, we are currently discussing with FDN and SCANI to know the about their policy. We will keep you informed once it is defined.</w:t>
      </w:r>
      <w:r/>
    </w:p>
    <w:p>
      <w:r>
        <w:rPr>
          <w:highlight w:val="none"/>
        </w:rPr>
      </w:r>
      <w:r/>
    </w:p>
    <w:p>
      <w:pPr>
        <w:rPr>
          <w:b/>
        </w:rPr>
      </w:pPr>
      <w:r>
        <w:rPr>
          <w:b/>
          <w:highlight w:val="none"/>
        </w:rPr>
        <w:t xml:space="preserve">Do you have a 4G subscriptions?</w:t>
      </w:r>
      <w:r>
        <w:rPr>
          <w:b/>
        </w:rPr>
      </w:r>
      <w:r/>
    </w:p>
    <w:p>
      <w:r>
        <w:rPr>
          <w:highlight w:val="none"/>
        </w:rPr>
        <w:t xml:space="preserve">We do not offer this service!</w:t>
      </w:r>
      <w:r/>
    </w:p>
    <w:p>
      <w:r>
        <w:rPr>
          <w:highlight w:val="none"/>
        </w:rPr>
      </w:r>
      <w:r/>
    </w:p>
    <w:p>
      <w:pPr>
        <w:rPr>
          <w:b/>
        </w:rPr>
      </w:pPr>
      <w:r>
        <w:rPr>
          <w:b/>
          <w:highlight w:val="none"/>
        </w:rPr>
        <w:t xml:space="preserve">Can I choose my router?</w:t>
      </w:r>
      <w:r>
        <w:rPr>
          <w:b/>
        </w:rPr>
      </w:r>
      <w:r/>
    </w:p>
    <w:p>
      <w:r>
        <w:rPr>
          <w:highlight w:val="none"/>
        </w:rPr>
        <w:t xml:space="preserve">Yes, subscriptions are provided without a box (router). You have to buy the router yourself, except if you want to connect to a single computer by ethernet cable. You will have control over the features and energie consumption of your equipment.</w:t>
      </w:r>
      <w:r/>
    </w:p>
    <w:p>
      <w:r>
        <w:rPr>
          <w:highlight w:val="none"/>
        </w:rPr>
        <w:t xml:space="preserve">If you where to find a router, you can seek support to make your choice, we wil help you to find second hand and cheap ones (Emmaus Strasbourg). It's also a positive action for the environment.</w:t>
      </w:r>
      <w:r/>
    </w:p>
    <w:p>
      <w:r>
        <w:rPr>
          <w:highlight w:val="none"/>
        </w:rPr>
        <w:t xml:space="preserve">If you want to learn about server features, don't hesitate to come to our monthly workshop on self-hosting.</w:t>
      </w:r>
      <w:r/>
    </w:p>
    <w:p>
      <w:r>
        <w:rPr>
          <w:highlight w:val="none"/>
        </w:rPr>
      </w:r>
      <w:r/>
    </w:p>
    <w:p>
      <w:pPr>
        <w:rPr>
          <w:b/>
        </w:rPr>
      </w:pPr>
      <w:r>
        <w:rPr>
          <w:b/>
          <w:highlight w:val="none"/>
        </w:rPr>
        <w:t xml:space="preserve">Is there a television or phone service included?</w:t>
      </w:r>
      <w:r>
        <w:rPr>
          <w:b/>
        </w:rPr>
      </w:r>
      <w:r/>
    </w:p>
    <w:p>
      <w:r>
        <w:rPr>
          <w:highlight w:val="none"/>
        </w:rPr>
        <w:t xml:space="preserve">No, but...</w:t>
      </w:r>
      <w:r/>
    </w:p>
    <w:p>
      <w:r>
        <w:rPr>
          <w:highlight w:val="none"/>
        </w:rPr>
        <w:t xml:space="preserve">For television, you can have a free access to TNT via radio signal. You need a compatible television set or a STB. There are also IPTV deals.</w:t>
      </w:r>
      <w:r/>
    </w:p>
    <w:p>
      <w:r>
        <w:rPr>
          <w:highlight w:val="none"/>
        </w:rPr>
        <w:t xml:space="preserve">In france you have IPTV(connected with a router) landline phone services for less than 2€ TTC/month, with OVH for exemple.</w:t>
      </w:r>
      <w:r/>
    </w:p>
    <w:p>
      <w:r>
        <w:rPr>
          <w:highlight w:val="none"/>
        </w:rPr>
      </w:r>
      <w:r/>
    </w:p>
    <w:p>
      <w:pPr>
        <w:rPr>
          <w:b/>
        </w:rPr>
      </w:pPr>
      <w:r>
        <w:rPr>
          <w:b/>
          <w:highlight w:val="none"/>
        </w:rPr>
        <w:t xml:space="preserve">How can I get help if I have connection issues?</w:t>
      </w:r>
      <w:r>
        <w:rPr>
          <w:b/>
        </w:rPr>
      </w:r>
      <w:r/>
    </w:p>
    <w:p>
      <w:r>
        <w:rPr>
          <w:highlight w:val="none"/>
        </w:rPr>
        <w:t xml:space="preserve">ARN volunteers will try to solve your problem by making a connection diagnosis and provide phone assistance if needed. If that's not enough, the information will be passed on to SCANI or FDN who will take a look or will transfer to their sub-contractor.</w:t>
      </w:r>
      <w:r/>
    </w:p>
    <w:p>
      <w:r>
        <w:rPr>
          <w:highlight w:val="none"/>
        </w:rPr>
        <w:t xml:space="preserve">You can contact us on the contact form, the forum, the support chat and even in person at the AUBE office.</w:t>
      </w:r>
      <w:r/>
    </w:p>
    <w:p>
      <w:r>
        <w:rPr>
          <w:highlight w:val="none"/>
        </w:rPr>
      </w:r>
      <w:r/>
    </w:p>
    <w:p>
      <w:r>
        <w:rPr>
          <w:b/>
          <w:highlight w:val="none"/>
        </w:rPr>
        <w:t xml:space="preserve">Can I host my own mail server on this connection?</w:t>
      </w:r>
      <w:r/>
    </w:p>
    <w:p>
      <w:r>
        <w:rPr>
          <w:highlight w:val="none"/>
        </w:rPr>
        <w:t xml:space="preserve">Yes. As the connection is neutral (net neutrality), ports are not restricted (even port 25) and you can set up a reverse DNS. In addition, we do not list our IPs as residential unlike many ISPs.</w:t>
      </w:r>
      <w:r/>
    </w:p>
    <w:p>
      <w:r>
        <w:rPr>
          <w:highlight w:val="none"/>
        </w:rPr>
        <w:t xml:space="preserve">Be careful not to tarnish the reputation your of IPs.</w:t>
      </w:r>
      <w:r/>
    </w:p>
    <w:p>
      <w:r>
        <w:rPr>
          <w:highlight w:val="none"/>
        </w:rPr>
      </w:r>
      <w:r/>
    </w:p>
    <w:p>
      <w:pPr>
        <w:rPr>
          <w:b/>
        </w:rPr>
      </w:pPr>
      <w:r>
        <w:rPr>
          <w:b/>
          <w:highlight w:val="none"/>
        </w:rPr>
        <w:t xml:space="preserve">Can my IP change? Is it shared?</w:t>
      </w:r>
      <w:r>
        <w:rPr>
          <w:b/>
        </w:rPr>
      </w:r>
      <w:r/>
    </w:p>
    <w:p>
      <w:r>
        <w:rPr>
          <w:highlight w:val="none"/>
        </w:rPr>
        <w:t xml:space="preserve">The IPs are fixed and we do not plan to share port ranges in order to promote self-hosting. </w:t>
      </w:r>
      <w:r/>
    </w:p>
    <w:p>
      <w:r>
        <w:rPr>
          <w:highlight w:val="none"/>
        </w:rPr>
        <w:t xml:space="preserve">However, for the fiber optic connection, for the moment, SCANI or FDN IPs will be assigned. It is therefore possible that one day the association will decide to renumber with ARN IPs.</w:t>
      </w:r>
      <w:r/>
    </w:p>
    <w:p>
      <w:r>
        <w:rPr>
          <w:highlight w:val="none"/>
        </w:rPr>
      </w:r>
      <w:r/>
    </w:p>
    <w:p>
      <w:pPr>
        <w:rPr>
          <w:b/>
        </w:rPr>
      </w:pPr>
      <w:r>
        <w:rPr>
          <w:b/>
          <w:highlight w:val="none"/>
        </w:rPr>
        <w:t xml:space="preserve">Is ipv6 available?</w:t>
      </w:r>
      <w:r>
        <w:rPr>
          <w:b/>
        </w:rPr>
      </w:r>
      <w:r/>
    </w:p>
    <w:p>
      <w:r>
        <w:rPr>
          <w:highlight w:val="none"/>
        </w:rPr>
        <w:t xml:space="preserve">Yes (at least with a VPN included)</w:t>
      </w:r>
      <w:r/>
    </w:p>
    <w:p>
      <w:r>
        <w:rPr>
          <w:highlight w:val="none"/>
        </w:rPr>
      </w:r>
      <w:r/>
    </w:p>
    <w:p>
      <w:pPr>
        <w:rPr>
          <w:b/>
        </w:rPr>
      </w:pPr>
      <w:r>
        <w:rPr>
          <w:b/>
          <w:highlight w:val="none"/>
        </w:rPr>
        <w:t xml:space="preserve">How to replicate this service ?</w:t>
      </w:r>
      <w:r>
        <w:rPr>
          <w:b/>
        </w:rPr>
      </w:r>
      <w:r/>
    </w:p>
    <w:p>
      <w:r>
        <w:rPr>
          <w:highlight w:val="none"/>
        </w:rPr>
        <w:t xml:space="preserve">For fiber and xDSL are SCANI or FDN "white label" services. </w:t>
      </w:r>
      <w:r/>
    </w:p>
    <w:p>
      <w:pPr>
        <w:rPr>
          <w:highlight w:val="none"/>
        </w:rPr>
      </w:pPr>
      <w:r>
        <w:rPr>
          <w:highlight w:val="none"/>
        </w:rPr>
        <w:t xml:space="preserve">For radio antennas, everything is explained on the volunteer wiki in the radio antennas section.</w:t>
      </w:r>
      <w:r>
        <w:rPr>
          <w:highlight w:val="none"/>
        </w:rPr>
      </w:r>
      <w:r/>
    </w:p>
    <w:p>
      <w:pPr>
        <w:rPr>
          <w:highlight w:val="none"/>
        </w:rPr>
      </w:pPr>
      <w:r>
        <w:rPr>
          <w:highlight w:val="none"/>
        </w:rPr>
      </w:r>
      <w:r>
        <w:rPr>
          <w:highlight w:val="none"/>
        </w:rPr>
      </w:r>
      <w:r/>
    </w:p>
    <w:p>
      <w:pPr>
        <w:ind w:left="0" w:right="0" w:firstLine="0"/>
        <w:jc w:val="center"/>
        <w:spacing w:after="0" w:before="0"/>
        <w:pBdr>
          <w:left w:val="none" w:color="000000" w:sz="4" w:space="0"/>
          <w:top w:val="none" w:color="000000" w:sz="4" w:space="0"/>
          <w:right w:val="none" w:color="000000" w:sz="4" w:space="0"/>
          <w:bottom w:val="none" w:color="000000" w:sz="4" w:space="0"/>
        </w:pBdr>
      </w:pPr>
      <w:r>
        <w:rPr>
          <w:rFonts w:ascii="Arial" w:hAnsi="Arial" w:cs="Arial" w:eastAsia="Arial"/>
          <w:b/>
          <w:color w:val="000000"/>
          <w:sz w:val="22"/>
        </w:rPr>
        <w:t xml:space="preserve">Did you find this helpful? You can help us too :)</w:t>
      </w:r>
      <w:r/>
    </w:p>
    <w:p>
      <w:pPr>
        <w:ind w:left="0" w:right="0" w:firstLine="0"/>
        <w:jc w:val="center"/>
        <w:spacing w:after="0" w:before="0"/>
        <w:pBdr>
          <w:left w:val="none" w:color="000000" w:sz="4" w:space="0"/>
          <w:top w:val="none" w:color="000000" w:sz="4" w:space="0"/>
          <w:right w:val="none" w:color="000000" w:sz="4" w:space="0"/>
          <w:bottom w:val="none" w:color="000000" w:sz="4" w:space="0"/>
        </w:pBdr>
      </w:pPr>
      <w:r>
        <w:rPr>
          <w:rFonts w:ascii="Arial" w:hAnsi="Arial" w:cs="Arial" w:eastAsia="Arial"/>
          <w:b/>
          <w:color w:val="000000"/>
          <w:sz w:val="22"/>
        </w:rPr>
        <w:t xml:space="preserve">Come to our next volunteer meeting</w:t>
      </w:r>
      <w:r/>
    </w:p>
    <w:p>
      <w:r>
        <w:rPr>
          <w:sz w:val="24"/>
        </w:rPr>
      </w:r>
      <w:r>
        <w:rPr>
          <w:highlight w:val="none"/>
        </w:rPr>
      </w:r>
      <w:r/>
    </w:p>
    <w:sectPr>
      <w:footnotePr/>
      <w:endnotePr/>
      <w:type w:val="nextPage"/>
      <w:pgSz w:w="11906" w:h="16838" w:orient="portrait"/>
      <w:pgMar w:top="1134" w:right="850" w:bottom="1134" w:left="1701" w:header="709" w:footer="709" w:gutter="0"/>
      <w:cols w:num="1" w:sep="0" w:space="708" w:equalWidth="1"/>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Camille Bresson" w:date="2022-05-06T23:50:02Z" w:initials="CB">
    <w:p w14:paraId="00000001" w14:textId="00000001">
      <w:pPr>
        <w:spacing w:line="240" w:after="0" w:lineRule="auto" w:before="0"/>
        <w:ind w:firstLine="0" w:left="0" w:right="0"/>
        <w:jc w:val="left"/>
      </w:pPr>
      <w:r>
        <w:rPr>
          <w:rFonts w:eastAsia="Arial" w:ascii="Arial" w:hAnsi="Arial" w:cs="Arial"/>
          <w:sz w:val="22"/>
        </w:rPr>
        <w:t xml:space="preserve">c'est à dire ?</w:t>
      </w:r>
    </w:p>
  </w:comment>
  <w:comment w:id="5" w:author="Valentin Grimaud" w:date="2022-05-08T18:58:11Z" w:initials="VG">
    <w:p w14:paraId="00000002" w14:textId="00000002">
      <w:pPr>
        <w:spacing w:line="240" w:after="0" w:lineRule="auto" w:before="0"/>
        <w:ind w:firstLine="0" w:left="0" w:right="0"/>
        <w:jc w:val="left"/>
      </w:pPr>
      <w:r>
        <w:rPr>
          <w:rFonts w:eastAsia="Arial" w:ascii="Arial" w:hAnsi="Arial" w:cs="Arial"/>
          <w:sz w:val="22"/>
        </w:rPr>
        <w:t xml:space="preserve">Il existe des listes noires d'IPs qui sont alimentées lorsqu'une IP envoie du spam ou lorsq'un un serveur d'envoi est mal configuré</w:t>
      </w:r>
    </w:p>
  </w:comment>
  <w:comment w:id="2" w:author="Camille Bresson" w:date="2022-05-06T23:34:33Z" w:initials="CB">
    <w:p w14:paraId="00000003" w14:textId="00000003">
      <w:pPr>
        <w:spacing w:line="240" w:after="0" w:lineRule="auto" w:before="0"/>
        <w:ind w:firstLine="0" w:left="0" w:right="0"/>
        <w:jc w:val="left"/>
      </w:pPr>
      <w:r>
        <w:rPr>
          <w:rFonts w:eastAsia="Arial" w:ascii="Arial" w:hAnsi="Arial" w:cs="Arial"/>
          <w:sz w:val="22"/>
        </w:rPr>
        <w:t xml:space="preserve">c'est un article ? de la doc ? une page ?</w:t>
      </w:r>
    </w:p>
  </w:comment>
  <w:comment w:id="3" w:author="Valentin Grimaud" w:date="2022-05-08T19:05:55Z" w:initials="VG">
    <w:p w14:paraId="00000004" w14:textId="00000004">
      <w:pPr>
        <w:spacing w:line="240" w:after="0" w:lineRule="auto" w:before="0"/>
        <w:ind w:firstLine="0" w:left="0" w:right="0"/>
        <w:jc w:val="left"/>
      </w:pPr>
      <w:r>
        <w:rPr>
          <w:rFonts w:eastAsia="Arial" w:ascii="Arial" w:hAnsi="Arial" w:cs="Arial"/>
          <w:sz w:val="22"/>
        </w:rPr>
        <w:t xml:space="preserve">Je dirais un article dans le blog</w:t>
      </w:r>
    </w:p>
  </w:comment>
  <w:comment w:id="0" w:author="Camille Bresson" w:date="2022-05-06T23:32:21Z" w:initials="CB">
    <w:p w14:paraId="00000005" w14:textId="00000005">
      <w:pPr>
        <w:spacing w:line="240" w:after="0" w:lineRule="auto" w:before="0"/>
        <w:ind w:firstLine="0" w:left="0" w:right="0"/>
        <w:jc w:val="left"/>
      </w:pPr>
      <w:r>
        <w:rPr>
          <w:rFonts w:eastAsia="Arial" w:ascii="Arial" w:hAnsi="Arial" w:cs="Arial"/>
          <w:sz w:val="22"/>
        </w:rPr>
        <w:t xml:space="preserve">via dans le sens = par l'intermédiaire de ?</w:t>
      </w:r>
    </w:p>
  </w:comment>
  <w:comment w:id="1" w:author="Valentin Grimaud" w:date="2022-05-08T19:10:30Z" w:initials="VG">
    <w:p w14:paraId="00000006" w14:textId="00000006">
      <w:pPr>
        <w:spacing w:line="240" w:after="0" w:lineRule="auto" w:before="0"/>
        <w:ind w:firstLine="0" w:left="0" w:right="0"/>
        <w:jc w:val="left"/>
      </w:pPr>
      <w:r>
        <w:rPr>
          <w:rFonts w:eastAsia="Arial" w:ascii="Arial" w:hAnsi="Arial" w:cs="Arial"/>
          <w:sz w:val="22"/>
        </w:rPr>
        <w:t xml:space="preserve">oui, le réseau de "collecte" c'est à dire celui qui raccorde sur les derniers mètres est celui du réseau d'initiative public ROSACE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Ex w15:paraId="00000002" w15:paraIdParent="00000001" w15:done="0"/>
  <w15:commentEx w15:paraId="00000003" w15:done="0"/>
  <w15:commentEx w15:paraId="00000004" w15:paraIdParent="00000003" w15:done="0"/>
  <w15:commentEx w15:paraId="00000005" w15:done="0"/>
  <w15:commentEx w15:paraId="00000006" w15:paraIdParent="0000000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7795D50E" w16cex:dateUtc="2022-05-06T21:50:02Z"/>
  <w16cex:commentExtensible w16cex:durableId="4B1EE72E" w16cex:dateUtc="2022-05-08T16:58:11Z"/>
  <w16cex:commentExtensible w16cex:durableId="0340DA8D" w16cex:dateUtc="2022-05-06T21:34:33Z"/>
  <w16cex:commentExtensible w16cex:durableId="34300618" w16cex:dateUtc="2022-05-08T17:05:55Z"/>
  <w16cex:commentExtensible w16cex:durableId="739214BE" w16cex:dateUtc="2022-05-06T21:32:21Z"/>
  <w16cex:commentExtensible w16cex:durableId="4EF52D36" w16cex:dateUtc="2022-05-08T17:10:3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7795D50E"/>
  <w16cid:commentId w16cid:paraId="00000002" w16cid:durableId="4B1EE72E"/>
  <w16cid:commentId w16cid:paraId="00000003" w16cid:durableId="0340DA8D"/>
  <w16cid:commentId w16cid:paraId="00000004" w16cid:durableId="34300618"/>
  <w16cid:commentId w16cid:paraId="00000005" w16cid:durableId="739214BE"/>
  <w16cid:commentId w16cid:paraId="00000006" w16cid:durableId="4EF52D3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separator/>
      </w:r>
      <w:r/>
    </w:p>
  </w:endnote>
  <w:endnote w:type="continuationSeparator" w:id="0">
    <w:p>
      <w:pPr>
        <w:spacing w:lineRule="auto" w:line="240" w:after="0"/>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Wingdings">
    <w:panose1 w:val="05010000000000000000"/>
  </w:font>
  <w:font w:name="Courier New">
    <w:panose1 w:val="02070309020205020404"/>
  </w:font>
  <w:font w:name="Symbol">
    <w:panose1 w:val="05010000000000000000"/>
  </w:font>
  <w:font w:name="Arial">
    <w:panose1 w:val="020B06040202020202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after="0"/>
      </w:pPr>
      <w:r>
        <w:separator/>
      </w:r>
      <w:r/>
    </w:p>
  </w:footnote>
  <w:footnote w:type="continuationSeparator" w:id="0">
    <w:p>
      <w:pPr>
        <w:spacing w:lineRule="auto" w:line="240" w:after="0"/>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09" w:hanging="360"/>
        <w:tabs>
          <w:tab w:val="num" w:pos="0" w:leader="none"/>
        </w:tabs>
      </w:pPr>
    </w:lvl>
    <w:lvl w:ilvl="1">
      <w:start w:val="1"/>
      <w:numFmt w:val="lowerLetter"/>
      <w:isLgl w:val="false"/>
      <w:suff w:val="tab"/>
      <w:lvlText w:val="%2."/>
      <w:lvlJc w:val="left"/>
      <w:pPr>
        <w:ind w:left="1429" w:hanging="360"/>
        <w:tabs>
          <w:tab w:val="num" w:pos="0" w:leader="none"/>
        </w:tabs>
      </w:pPr>
    </w:lvl>
    <w:lvl w:ilvl="2">
      <w:start w:val="1"/>
      <w:numFmt w:val="lowerRoman"/>
      <w:isLgl w:val="false"/>
      <w:suff w:val="tab"/>
      <w:lvlText w:val="%3."/>
      <w:lvlJc w:val="right"/>
      <w:pPr>
        <w:ind w:left="2149" w:hanging="180"/>
        <w:tabs>
          <w:tab w:val="num" w:pos="0" w:leader="none"/>
        </w:tabs>
      </w:pPr>
    </w:lvl>
    <w:lvl w:ilvl="3">
      <w:start w:val="1"/>
      <w:numFmt w:val="decimal"/>
      <w:isLgl w:val="false"/>
      <w:suff w:val="tab"/>
      <w:lvlText w:val="%4."/>
      <w:lvlJc w:val="left"/>
      <w:pPr>
        <w:ind w:left="2869" w:hanging="360"/>
        <w:tabs>
          <w:tab w:val="num" w:pos="0" w:leader="none"/>
        </w:tabs>
      </w:pPr>
    </w:lvl>
    <w:lvl w:ilvl="4">
      <w:start w:val="1"/>
      <w:numFmt w:val="lowerLetter"/>
      <w:isLgl w:val="false"/>
      <w:suff w:val="tab"/>
      <w:lvlText w:val="%5."/>
      <w:lvlJc w:val="left"/>
      <w:pPr>
        <w:ind w:left="3589" w:hanging="360"/>
        <w:tabs>
          <w:tab w:val="num" w:pos="0" w:leader="none"/>
        </w:tabs>
      </w:pPr>
    </w:lvl>
    <w:lvl w:ilvl="5">
      <w:start w:val="1"/>
      <w:numFmt w:val="lowerRoman"/>
      <w:isLgl w:val="false"/>
      <w:suff w:val="tab"/>
      <w:lvlText w:val="%6."/>
      <w:lvlJc w:val="right"/>
      <w:pPr>
        <w:ind w:left="4309" w:hanging="180"/>
        <w:tabs>
          <w:tab w:val="num" w:pos="0" w:leader="none"/>
        </w:tabs>
      </w:pPr>
    </w:lvl>
    <w:lvl w:ilvl="6">
      <w:start w:val="1"/>
      <w:numFmt w:val="decimal"/>
      <w:isLgl w:val="false"/>
      <w:suff w:val="tab"/>
      <w:lvlText w:val="%7."/>
      <w:lvlJc w:val="left"/>
      <w:pPr>
        <w:ind w:left="5029" w:hanging="360"/>
        <w:tabs>
          <w:tab w:val="num" w:pos="0" w:leader="none"/>
        </w:tabs>
      </w:pPr>
    </w:lvl>
    <w:lvl w:ilvl="7">
      <w:start w:val="1"/>
      <w:numFmt w:val="lowerLetter"/>
      <w:isLgl w:val="false"/>
      <w:suff w:val="tab"/>
      <w:lvlText w:val="%8."/>
      <w:lvlJc w:val="left"/>
      <w:pPr>
        <w:ind w:left="5749" w:hanging="360"/>
        <w:tabs>
          <w:tab w:val="num" w:pos="0" w:leader="none"/>
        </w:tabs>
      </w:pPr>
    </w:lvl>
    <w:lvl w:ilvl="8">
      <w:start w:val="1"/>
      <w:numFmt w:val="lowerRoman"/>
      <w:isLgl w:val="false"/>
      <w:suff w:val="tab"/>
      <w:lvlText w:val="%9."/>
      <w:lvlJc w:val="right"/>
      <w:pPr>
        <w:ind w:left="6469" w:hanging="180"/>
        <w:tabs>
          <w:tab w:val="num" w:pos="0" w:leader="none"/>
        </w:tabs>
      </w:pPr>
    </w:lvl>
  </w:abstractNum>
  <w:abstractNum w:abstractNumId="1">
    <w:multiLevelType w:val="hybridMultilevel"/>
    <w:lvl w:ilvl="0">
      <w:start w:val="1"/>
      <w:numFmt w:val="decimal"/>
      <w:isLgl w:val="false"/>
      <w:suff w:val="tab"/>
      <w:lvlText w:val="%1."/>
      <w:lvlJc w:val="left"/>
      <w:pPr>
        <w:ind w:left="709" w:hanging="360"/>
        <w:tabs>
          <w:tab w:val="num" w:pos="0" w:leader="none"/>
        </w:tabs>
      </w:pPr>
    </w:lvl>
    <w:lvl w:ilvl="1">
      <w:start w:val="1"/>
      <w:numFmt w:val="lowerLetter"/>
      <w:isLgl w:val="false"/>
      <w:suff w:val="tab"/>
      <w:lvlText w:val="%2."/>
      <w:lvlJc w:val="left"/>
      <w:pPr>
        <w:ind w:left="1429" w:hanging="360"/>
        <w:tabs>
          <w:tab w:val="num" w:pos="0" w:leader="none"/>
        </w:tabs>
      </w:pPr>
    </w:lvl>
    <w:lvl w:ilvl="2">
      <w:start w:val="1"/>
      <w:numFmt w:val="lowerRoman"/>
      <w:isLgl w:val="false"/>
      <w:suff w:val="tab"/>
      <w:lvlText w:val="%3."/>
      <w:lvlJc w:val="right"/>
      <w:pPr>
        <w:ind w:left="2149" w:hanging="180"/>
        <w:tabs>
          <w:tab w:val="num" w:pos="0" w:leader="none"/>
        </w:tabs>
      </w:pPr>
    </w:lvl>
    <w:lvl w:ilvl="3">
      <w:start w:val="1"/>
      <w:numFmt w:val="decimal"/>
      <w:isLgl w:val="false"/>
      <w:suff w:val="tab"/>
      <w:lvlText w:val="%4."/>
      <w:lvlJc w:val="left"/>
      <w:pPr>
        <w:ind w:left="2869" w:hanging="360"/>
        <w:tabs>
          <w:tab w:val="num" w:pos="0" w:leader="none"/>
        </w:tabs>
      </w:pPr>
    </w:lvl>
    <w:lvl w:ilvl="4">
      <w:start w:val="1"/>
      <w:numFmt w:val="lowerLetter"/>
      <w:isLgl w:val="false"/>
      <w:suff w:val="tab"/>
      <w:lvlText w:val="%5."/>
      <w:lvlJc w:val="left"/>
      <w:pPr>
        <w:ind w:left="3589" w:hanging="360"/>
        <w:tabs>
          <w:tab w:val="num" w:pos="0" w:leader="none"/>
        </w:tabs>
      </w:pPr>
    </w:lvl>
    <w:lvl w:ilvl="5">
      <w:start w:val="1"/>
      <w:numFmt w:val="lowerRoman"/>
      <w:isLgl w:val="false"/>
      <w:suff w:val="tab"/>
      <w:lvlText w:val="%6."/>
      <w:lvlJc w:val="right"/>
      <w:pPr>
        <w:ind w:left="4309" w:hanging="180"/>
        <w:tabs>
          <w:tab w:val="num" w:pos="0" w:leader="none"/>
        </w:tabs>
      </w:pPr>
    </w:lvl>
    <w:lvl w:ilvl="6">
      <w:start w:val="1"/>
      <w:numFmt w:val="decimal"/>
      <w:isLgl w:val="false"/>
      <w:suff w:val="tab"/>
      <w:lvlText w:val="%7."/>
      <w:lvlJc w:val="left"/>
      <w:pPr>
        <w:ind w:left="5029" w:hanging="360"/>
        <w:tabs>
          <w:tab w:val="num" w:pos="0" w:leader="none"/>
        </w:tabs>
      </w:pPr>
    </w:lvl>
    <w:lvl w:ilvl="7">
      <w:start w:val="1"/>
      <w:numFmt w:val="lowerLetter"/>
      <w:isLgl w:val="false"/>
      <w:suff w:val="tab"/>
      <w:lvlText w:val="%8."/>
      <w:lvlJc w:val="left"/>
      <w:pPr>
        <w:ind w:left="5749" w:hanging="360"/>
        <w:tabs>
          <w:tab w:val="num" w:pos="0" w:leader="none"/>
        </w:tabs>
      </w:pPr>
    </w:lvl>
    <w:lvl w:ilvl="8">
      <w:start w:val="1"/>
      <w:numFmt w:val="lowerRoman"/>
      <w:isLgl w:val="false"/>
      <w:suff w:val="tab"/>
      <w:lvlText w:val="%9."/>
      <w:lvlJc w:val="right"/>
      <w:pPr>
        <w:ind w:left="6469" w:hanging="180"/>
        <w:tabs>
          <w:tab w:val="num" w:pos="0" w:leader="none"/>
        </w:tabs>
      </w:pPr>
    </w:lvl>
  </w:abstractNum>
  <w:abstractNum w:abstractNumId="2">
    <w:multiLevelType w:val="hybridMultilevel"/>
    <w:lvl w:ilvl="0">
      <w:start w:val="1"/>
      <w:numFmt w:val="decimal"/>
      <w:isLgl w:val="false"/>
      <w:suff w:val="tab"/>
      <w:lvlText w:val="%1."/>
      <w:lvlJc w:val="left"/>
      <w:pPr>
        <w:ind w:left="709" w:hanging="360"/>
        <w:tabs>
          <w:tab w:val="num" w:pos="0" w:leader="none"/>
        </w:tabs>
      </w:pPr>
    </w:lvl>
    <w:lvl w:ilvl="1">
      <w:start w:val="1"/>
      <w:numFmt w:val="lowerLetter"/>
      <w:isLgl w:val="false"/>
      <w:suff w:val="tab"/>
      <w:lvlText w:val="%2."/>
      <w:lvlJc w:val="left"/>
      <w:pPr>
        <w:ind w:left="1429" w:hanging="360"/>
        <w:tabs>
          <w:tab w:val="num" w:pos="0" w:leader="none"/>
        </w:tabs>
      </w:pPr>
    </w:lvl>
    <w:lvl w:ilvl="2">
      <w:start w:val="1"/>
      <w:numFmt w:val="lowerRoman"/>
      <w:isLgl w:val="false"/>
      <w:suff w:val="tab"/>
      <w:lvlText w:val="%3."/>
      <w:lvlJc w:val="right"/>
      <w:pPr>
        <w:ind w:left="2149" w:hanging="180"/>
        <w:tabs>
          <w:tab w:val="num" w:pos="0" w:leader="none"/>
        </w:tabs>
      </w:pPr>
    </w:lvl>
    <w:lvl w:ilvl="3">
      <w:start w:val="1"/>
      <w:numFmt w:val="decimal"/>
      <w:isLgl w:val="false"/>
      <w:suff w:val="tab"/>
      <w:lvlText w:val="%4."/>
      <w:lvlJc w:val="left"/>
      <w:pPr>
        <w:ind w:left="2869" w:hanging="360"/>
        <w:tabs>
          <w:tab w:val="num" w:pos="0" w:leader="none"/>
        </w:tabs>
      </w:pPr>
    </w:lvl>
    <w:lvl w:ilvl="4">
      <w:start w:val="1"/>
      <w:numFmt w:val="lowerLetter"/>
      <w:isLgl w:val="false"/>
      <w:suff w:val="tab"/>
      <w:lvlText w:val="%5."/>
      <w:lvlJc w:val="left"/>
      <w:pPr>
        <w:ind w:left="3589" w:hanging="360"/>
        <w:tabs>
          <w:tab w:val="num" w:pos="0" w:leader="none"/>
        </w:tabs>
      </w:pPr>
    </w:lvl>
    <w:lvl w:ilvl="5">
      <w:start w:val="1"/>
      <w:numFmt w:val="lowerRoman"/>
      <w:isLgl w:val="false"/>
      <w:suff w:val="tab"/>
      <w:lvlText w:val="%6."/>
      <w:lvlJc w:val="right"/>
      <w:pPr>
        <w:ind w:left="4309" w:hanging="180"/>
        <w:tabs>
          <w:tab w:val="num" w:pos="0" w:leader="none"/>
        </w:tabs>
      </w:pPr>
    </w:lvl>
    <w:lvl w:ilvl="6">
      <w:start w:val="1"/>
      <w:numFmt w:val="decimal"/>
      <w:isLgl w:val="false"/>
      <w:suff w:val="tab"/>
      <w:lvlText w:val="%7."/>
      <w:lvlJc w:val="left"/>
      <w:pPr>
        <w:ind w:left="5029" w:hanging="360"/>
        <w:tabs>
          <w:tab w:val="num" w:pos="0" w:leader="none"/>
        </w:tabs>
      </w:pPr>
    </w:lvl>
    <w:lvl w:ilvl="7">
      <w:start w:val="1"/>
      <w:numFmt w:val="lowerLetter"/>
      <w:isLgl w:val="false"/>
      <w:suff w:val="tab"/>
      <w:lvlText w:val="%8."/>
      <w:lvlJc w:val="left"/>
      <w:pPr>
        <w:ind w:left="5749" w:hanging="360"/>
        <w:tabs>
          <w:tab w:val="num" w:pos="0" w:leader="none"/>
        </w:tabs>
      </w:pPr>
    </w:lvl>
    <w:lvl w:ilvl="8">
      <w:start w:val="1"/>
      <w:numFmt w:val="lowerRoman"/>
      <w:isLgl w:val="false"/>
      <w:suff w:val="tab"/>
      <w:lvlText w:val="%9."/>
      <w:lvlJc w:val="right"/>
      <w:pPr>
        <w:ind w:left="6469" w:hanging="180"/>
        <w:tabs>
          <w:tab w:val="num" w:pos="0" w:leader="none"/>
        </w:tabs>
      </w:pPr>
    </w:lvl>
  </w:abstractNum>
  <w:abstractNum w:abstractNumId="3">
    <w:multiLevelType w:val="hybridMultilevel"/>
    <w:lvl w:ilvl="0">
      <w:start w:val="1"/>
      <w:numFmt w:val="decimal"/>
      <w:isLgl w:val="false"/>
      <w:suff w:val="tab"/>
      <w:lvlText w:val="%1."/>
      <w:lvlJc w:val="left"/>
      <w:pPr>
        <w:ind w:left="709" w:hanging="360"/>
        <w:tabs>
          <w:tab w:val="num" w:pos="0" w:leader="none"/>
        </w:tabs>
      </w:pPr>
    </w:lvl>
    <w:lvl w:ilvl="1">
      <w:start w:val="1"/>
      <w:numFmt w:val="lowerLetter"/>
      <w:isLgl w:val="false"/>
      <w:suff w:val="tab"/>
      <w:lvlText w:val="%2."/>
      <w:lvlJc w:val="left"/>
      <w:pPr>
        <w:ind w:left="1429" w:hanging="360"/>
        <w:tabs>
          <w:tab w:val="num" w:pos="0" w:leader="none"/>
        </w:tabs>
      </w:pPr>
    </w:lvl>
    <w:lvl w:ilvl="2">
      <w:start w:val="1"/>
      <w:numFmt w:val="lowerRoman"/>
      <w:isLgl w:val="false"/>
      <w:suff w:val="tab"/>
      <w:lvlText w:val="%3."/>
      <w:lvlJc w:val="right"/>
      <w:pPr>
        <w:ind w:left="2149" w:hanging="180"/>
        <w:tabs>
          <w:tab w:val="num" w:pos="0" w:leader="none"/>
        </w:tabs>
      </w:pPr>
    </w:lvl>
    <w:lvl w:ilvl="3">
      <w:start w:val="1"/>
      <w:numFmt w:val="decimal"/>
      <w:isLgl w:val="false"/>
      <w:suff w:val="tab"/>
      <w:lvlText w:val="%4."/>
      <w:lvlJc w:val="left"/>
      <w:pPr>
        <w:ind w:left="2869" w:hanging="360"/>
        <w:tabs>
          <w:tab w:val="num" w:pos="0" w:leader="none"/>
        </w:tabs>
      </w:pPr>
    </w:lvl>
    <w:lvl w:ilvl="4">
      <w:start w:val="1"/>
      <w:numFmt w:val="lowerLetter"/>
      <w:isLgl w:val="false"/>
      <w:suff w:val="tab"/>
      <w:lvlText w:val="%5."/>
      <w:lvlJc w:val="left"/>
      <w:pPr>
        <w:ind w:left="3589" w:hanging="360"/>
        <w:tabs>
          <w:tab w:val="num" w:pos="0" w:leader="none"/>
        </w:tabs>
      </w:pPr>
    </w:lvl>
    <w:lvl w:ilvl="5">
      <w:start w:val="1"/>
      <w:numFmt w:val="lowerRoman"/>
      <w:isLgl w:val="false"/>
      <w:suff w:val="tab"/>
      <w:lvlText w:val="%6."/>
      <w:lvlJc w:val="right"/>
      <w:pPr>
        <w:ind w:left="4309" w:hanging="180"/>
        <w:tabs>
          <w:tab w:val="num" w:pos="0" w:leader="none"/>
        </w:tabs>
      </w:pPr>
    </w:lvl>
    <w:lvl w:ilvl="6">
      <w:start w:val="1"/>
      <w:numFmt w:val="decimal"/>
      <w:isLgl w:val="false"/>
      <w:suff w:val="tab"/>
      <w:lvlText w:val="%7."/>
      <w:lvlJc w:val="left"/>
      <w:pPr>
        <w:ind w:left="5029" w:hanging="360"/>
        <w:tabs>
          <w:tab w:val="num" w:pos="0" w:leader="none"/>
        </w:tabs>
      </w:pPr>
    </w:lvl>
    <w:lvl w:ilvl="7">
      <w:start w:val="1"/>
      <w:numFmt w:val="lowerLetter"/>
      <w:isLgl w:val="false"/>
      <w:suff w:val="tab"/>
      <w:lvlText w:val="%8."/>
      <w:lvlJc w:val="left"/>
      <w:pPr>
        <w:ind w:left="5749" w:hanging="360"/>
        <w:tabs>
          <w:tab w:val="num" w:pos="0" w:leader="none"/>
        </w:tabs>
      </w:pPr>
    </w:lvl>
    <w:lvl w:ilvl="8">
      <w:start w:val="1"/>
      <w:numFmt w:val="lowerRoman"/>
      <w:isLgl w:val="false"/>
      <w:suff w:val="tab"/>
      <w:lvlText w:val="%9."/>
      <w:lvlJc w:val="right"/>
      <w:pPr>
        <w:ind w:left="6469" w:hanging="180"/>
        <w:tabs>
          <w:tab w:val="num" w:pos="0" w:leader="none"/>
        </w:tabs>
      </w:pPr>
    </w:lvl>
  </w:abstractNum>
  <w:abstractNum w:abstractNumId="4">
    <w:multiLevelType w:val="hybridMultilevel"/>
    <w:lvl w:ilvl="0">
      <w:start w:val="1"/>
      <w:numFmt w:val="decimal"/>
      <w:isLgl w:val="false"/>
      <w:suff w:val="tab"/>
      <w:lvlText w:val="%1."/>
      <w:lvlJc w:val="left"/>
      <w:pPr>
        <w:ind w:left="709" w:hanging="360"/>
        <w:tabs>
          <w:tab w:val="num" w:pos="0" w:leader="none"/>
        </w:tabs>
      </w:pPr>
    </w:lvl>
    <w:lvl w:ilvl="1">
      <w:start w:val="1"/>
      <w:numFmt w:val="lowerLetter"/>
      <w:isLgl w:val="false"/>
      <w:suff w:val="tab"/>
      <w:lvlText w:val="%2."/>
      <w:lvlJc w:val="left"/>
      <w:pPr>
        <w:ind w:left="1429" w:hanging="360"/>
        <w:tabs>
          <w:tab w:val="num" w:pos="0" w:leader="none"/>
        </w:tabs>
      </w:pPr>
    </w:lvl>
    <w:lvl w:ilvl="2">
      <w:start w:val="1"/>
      <w:numFmt w:val="lowerRoman"/>
      <w:isLgl w:val="false"/>
      <w:suff w:val="tab"/>
      <w:lvlText w:val="%3."/>
      <w:lvlJc w:val="right"/>
      <w:pPr>
        <w:ind w:left="2149" w:hanging="180"/>
        <w:tabs>
          <w:tab w:val="num" w:pos="0" w:leader="none"/>
        </w:tabs>
      </w:pPr>
    </w:lvl>
    <w:lvl w:ilvl="3">
      <w:start w:val="1"/>
      <w:numFmt w:val="decimal"/>
      <w:isLgl w:val="false"/>
      <w:suff w:val="tab"/>
      <w:lvlText w:val="%4."/>
      <w:lvlJc w:val="left"/>
      <w:pPr>
        <w:ind w:left="2869" w:hanging="360"/>
        <w:tabs>
          <w:tab w:val="num" w:pos="0" w:leader="none"/>
        </w:tabs>
      </w:pPr>
    </w:lvl>
    <w:lvl w:ilvl="4">
      <w:start w:val="1"/>
      <w:numFmt w:val="lowerLetter"/>
      <w:isLgl w:val="false"/>
      <w:suff w:val="tab"/>
      <w:lvlText w:val="%5."/>
      <w:lvlJc w:val="left"/>
      <w:pPr>
        <w:ind w:left="3589" w:hanging="360"/>
        <w:tabs>
          <w:tab w:val="num" w:pos="0" w:leader="none"/>
        </w:tabs>
      </w:pPr>
    </w:lvl>
    <w:lvl w:ilvl="5">
      <w:start w:val="1"/>
      <w:numFmt w:val="lowerRoman"/>
      <w:isLgl w:val="false"/>
      <w:suff w:val="tab"/>
      <w:lvlText w:val="%6."/>
      <w:lvlJc w:val="right"/>
      <w:pPr>
        <w:ind w:left="4309" w:hanging="180"/>
        <w:tabs>
          <w:tab w:val="num" w:pos="0" w:leader="none"/>
        </w:tabs>
      </w:pPr>
    </w:lvl>
    <w:lvl w:ilvl="6">
      <w:start w:val="1"/>
      <w:numFmt w:val="decimal"/>
      <w:isLgl w:val="false"/>
      <w:suff w:val="tab"/>
      <w:lvlText w:val="%7."/>
      <w:lvlJc w:val="left"/>
      <w:pPr>
        <w:ind w:left="5029" w:hanging="360"/>
        <w:tabs>
          <w:tab w:val="num" w:pos="0" w:leader="none"/>
        </w:tabs>
      </w:pPr>
    </w:lvl>
    <w:lvl w:ilvl="7">
      <w:start w:val="1"/>
      <w:numFmt w:val="lowerLetter"/>
      <w:isLgl w:val="false"/>
      <w:suff w:val="tab"/>
      <w:lvlText w:val="%8."/>
      <w:lvlJc w:val="left"/>
      <w:pPr>
        <w:ind w:left="5749" w:hanging="360"/>
        <w:tabs>
          <w:tab w:val="num" w:pos="0" w:leader="none"/>
        </w:tabs>
      </w:pPr>
    </w:lvl>
    <w:lvl w:ilvl="8">
      <w:start w:val="1"/>
      <w:numFmt w:val="lowerRoman"/>
      <w:isLgl w:val="false"/>
      <w:suff w:val="tab"/>
      <w:lvlText w:val="%9."/>
      <w:lvlJc w:val="right"/>
      <w:pPr>
        <w:ind w:left="6469" w:hanging="180"/>
        <w:tabs>
          <w:tab w:val="num" w:pos="0" w:leader="none"/>
        </w:tabs>
      </w:pPr>
    </w:lvl>
  </w:abstractNum>
  <w:abstractNum w:abstractNumId="5">
    <w:multiLevelType w:val="hybridMultilevel"/>
    <w:lvl w:ilvl="0">
      <w:start w:val="1"/>
      <w:numFmt w:val="decimal"/>
      <w:isLgl w:val="false"/>
      <w:suff w:val="tab"/>
      <w:lvlText w:val="%1."/>
      <w:lvlJc w:val="left"/>
      <w:pPr>
        <w:ind w:left="709" w:hanging="360"/>
        <w:tabs>
          <w:tab w:val="num" w:pos="0" w:leader="none"/>
        </w:tabs>
      </w:pPr>
    </w:lvl>
    <w:lvl w:ilvl="1">
      <w:start w:val="1"/>
      <w:numFmt w:val="lowerLetter"/>
      <w:isLgl w:val="false"/>
      <w:suff w:val="tab"/>
      <w:lvlText w:val="%2."/>
      <w:lvlJc w:val="left"/>
      <w:pPr>
        <w:ind w:left="1429" w:hanging="360"/>
        <w:tabs>
          <w:tab w:val="num" w:pos="0" w:leader="none"/>
        </w:tabs>
      </w:pPr>
    </w:lvl>
    <w:lvl w:ilvl="2">
      <w:start w:val="1"/>
      <w:numFmt w:val="lowerRoman"/>
      <w:isLgl w:val="false"/>
      <w:suff w:val="tab"/>
      <w:lvlText w:val="%3."/>
      <w:lvlJc w:val="right"/>
      <w:pPr>
        <w:ind w:left="2149" w:hanging="180"/>
        <w:tabs>
          <w:tab w:val="num" w:pos="0" w:leader="none"/>
        </w:tabs>
      </w:pPr>
    </w:lvl>
    <w:lvl w:ilvl="3">
      <w:start w:val="1"/>
      <w:numFmt w:val="decimal"/>
      <w:isLgl w:val="false"/>
      <w:suff w:val="tab"/>
      <w:lvlText w:val="%4."/>
      <w:lvlJc w:val="left"/>
      <w:pPr>
        <w:ind w:left="2869" w:hanging="360"/>
        <w:tabs>
          <w:tab w:val="num" w:pos="0" w:leader="none"/>
        </w:tabs>
      </w:pPr>
    </w:lvl>
    <w:lvl w:ilvl="4">
      <w:start w:val="1"/>
      <w:numFmt w:val="lowerLetter"/>
      <w:isLgl w:val="false"/>
      <w:suff w:val="tab"/>
      <w:lvlText w:val="%5."/>
      <w:lvlJc w:val="left"/>
      <w:pPr>
        <w:ind w:left="3589" w:hanging="360"/>
        <w:tabs>
          <w:tab w:val="num" w:pos="0" w:leader="none"/>
        </w:tabs>
      </w:pPr>
    </w:lvl>
    <w:lvl w:ilvl="5">
      <w:start w:val="1"/>
      <w:numFmt w:val="lowerRoman"/>
      <w:isLgl w:val="false"/>
      <w:suff w:val="tab"/>
      <w:lvlText w:val="%6."/>
      <w:lvlJc w:val="right"/>
      <w:pPr>
        <w:ind w:left="4309" w:hanging="180"/>
        <w:tabs>
          <w:tab w:val="num" w:pos="0" w:leader="none"/>
        </w:tabs>
      </w:pPr>
    </w:lvl>
    <w:lvl w:ilvl="6">
      <w:start w:val="1"/>
      <w:numFmt w:val="decimal"/>
      <w:isLgl w:val="false"/>
      <w:suff w:val="tab"/>
      <w:lvlText w:val="%7."/>
      <w:lvlJc w:val="left"/>
      <w:pPr>
        <w:ind w:left="5029" w:hanging="360"/>
        <w:tabs>
          <w:tab w:val="num" w:pos="0" w:leader="none"/>
        </w:tabs>
      </w:pPr>
    </w:lvl>
    <w:lvl w:ilvl="7">
      <w:start w:val="1"/>
      <w:numFmt w:val="lowerLetter"/>
      <w:isLgl w:val="false"/>
      <w:suff w:val="tab"/>
      <w:lvlText w:val="%8."/>
      <w:lvlJc w:val="left"/>
      <w:pPr>
        <w:ind w:left="5749" w:hanging="360"/>
        <w:tabs>
          <w:tab w:val="num" w:pos="0" w:leader="none"/>
        </w:tabs>
      </w:pPr>
    </w:lvl>
    <w:lvl w:ilvl="8">
      <w:start w:val="1"/>
      <w:numFmt w:val="lowerRoman"/>
      <w:isLgl w:val="false"/>
      <w:suff w:val="tab"/>
      <w:lvlText w:val="%9."/>
      <w:lvlJc w:val="right"/>
      <w:pPr>
        <w:ind w:left="6469" w:hanging="180"/>
        <w:tabs>
          <w:tab w:val="num" w:pos="0" w:leader="none"/>
        </w:tabs>
      </w:pPr>
    </w:lvl>
  </w:abstractNum>
  <w:abstractNum w:abstractNumId="6">
    <w:multiLevelType w:val="hybridMultilevel"/>
    <w:lvl w:ilvl="0">
      <w:start w:val="1"/>
      <w:numFmt w:val="decimal"/>
      <w:isLgl w:val="false"/>
      <w:suff w:val="tab"/>
      <w:lvlText w:val="%1."/>
      <w:lvlJc w:val="left"/>
      <w:pPr>
        <w:ind w:left="709" w:hanging="360"/>
        <w:tabs>
          <w:tab w:val="num" w:pos="0" w:leader="none"/>
        </w:tabs>
      </w:pPr>
    </w:lvl>
    <w:lvl w:ilvl="1">
      <w:start w:val="1"/>
      <w:numFmt w:val="lowerLetter"/>
      <w:isLgl w:val="false"/>
      <w:suff w:val="tab"/>
      <w:lvlText w:val="%2."/>
      <w:lvlJc w:val="left"/>
      <w:pPr>
        <w:ind w:left="1429" w:hanging="360"/>
        <w:tabs>
          <w:tab w:val="num" w:pos="0" w:leader="none"/>
        </w:tabs>
      </w:pPr>
    </w:lvl>
    <w:lvl w:ilvl="2">
      <w:start w:val="1"/>
      <w:numFmt w:val="lowerRoman"/>
      <w:isLgl w:val="false"/>
      <w:suff w:val="tab"/>
      <w:lvlText w:val="%3."/>
      <w:lvlJc w:val="right"/>
      <w:pPr>
        <w:ind w:left="2149" w:hanging="180"/>
        <w:tabs>
          <w:tab w:val="num" w:pos="0" w:leader="none"/>
        </w:tabs>
      </w:pPr>
    </w:lvl>
    <w:lvl w:ilvl="3">
      <w:start w:val="1"/>
      <w:numFmt w:val="decimal"/>
      <w:isLgl w:val="false"/>
      <w:suff w:val="tab"/>
      <w:lvlText w:val="%4."/>
      <w:lvlJc w:val="left"/>
      <w:pPr>
        <w:ind w:left="2869" w:hanging="360"/>
        <w:tabs>
          <w:tab w:val="num" w:pos="0" w:leader="none"/>
        </w:tabs>
      </w:pPr>
    </w:lvl>
    <w:lvl w:ilvl="4">
      <w:start w:val="1"/>
      <w:numFmt w:val="lowerLetter"/>
      <w:isLgl w:val="false"/>
      <w:suff w:val="tab"/>
      <w:lvlText w:val="%5."/>
      <w:lvlJc w:val="left"/>
      <w:pPr>
        <w:ind w:left="3589" w:hanging="360"/>
        <w:tabs>
          <w:tab w:val="num" w:pos="0" w:leader="none"/>
        </w:tabs>
      </w:pPr>
    </w:lvl>
    <w:lvl w:ilvl="5">
      <w:start w:val="1"/>
      <w:numFmt w:val="lowerRoman"/>
      <w:isLgl w:val="false"/>
      <w:suff w:val="tab"/>
      <w:lvlText w:val="%6."/>
      <w:lvlJc w:val="right"/>
      <w:pPr>
        <w:ind w:left="4309" w:hanging="180"/>
        <w:tabs>
          <w:tab w:val="num" w:pos="0" w:leader="none"/>
        </w:tabs>
      </w:pPr>
    </w:lvl>
    <w:lvl w:ilvl="6">
      <w:start w:val="1"/>
      <w:numFmt w:val="decimal"/>
      <w:isLgl w:val="false"/>
      <w:suff w:val="tab"/>
      <w:lvlText w:val="%7."/>
      <w:lvlJc w:val="left"/>
      <w:pPr>
        <w:ind w:left="5029" w:hanging="360"/>
        <w:tabs>
          <w:tab w:val="num" w:pos="0" w:leader="none"/>
        </w:tabs>
      </w:pPr>
    </w:lvl>
    <w:lvl w:ilvl="7">
      <w:start w:val="1"/>
      <w:numFmt w:val="lowerLetter"/>
      <w:isLgl w:val="false"/>
      <w:suff w:val="tab"/>
      <w:lvlText w:val="%8."/>
      <w:lvlJc w:val="left"/>
      <w:pPr>
        <w:ind w:left="5749" w:hanging="360"/>
        <w:tabs>
          <w:tab w:val="num" w:pos="0" w:leader="none"/>
        </w:tabs>
      </w:pPr>
    </w:lvl>
    <w:lvl w:ilvl="8">
      <w:start w:val="1"/>
      <w:numFmt w:val="lowerRoman"/>
      <w:isLgl w:val="false"/>
      <w:suff w:val="tab"/>
      <w:lvlText w:val="%9."/>
      <w:lvlJc w:val="right"/>
      <w:pPr>
        <w:ind w:left="6469" w:hanging="180"/>
        <w:tabs>
          <w:tab w:val="num" w:pos="0" w:leader="none"/>
        </w:tabs>
      </w:pPr>
    </w:lvl>
  </w:abstractNum>
  <w:abstractNum w:abstractNumId="7">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8">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9">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10">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11">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alentin Grimaud">
    <w15:presenceInfo w15:providerId="Teamlab" w15:userId="ocrwuj4pmjsm_ljf"/>
  </w15:person>
  <w15:person w15:author="Camille Bresson">
    <w15:presenceInfo w15:providerId="Teamlab" w15:userId="ocrwuj4pmjsm_camille"/>
  </w15:person>
</w15:people>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2"/>
        <w:szCs w:val="22"/>
        <w:lang w:val="fr-FR" w:bidi="ar-SA" w:eastAsia="en-US"/>
      </w:rPr>
    </w:rPrDefault>
    <w:pPrDefault>
      <w:pPr>
        <w:spacing w:lineRule="auto" w:line="276" w:after="200" w:afterAutospacing="0" w:before="0" w:beforeAutospacing="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58">
    <w:name w:val="Heading 1"/>
    <w:basedOn w:val="834"/>
    <w:next w:val="834"/>
    <w:link w:val="659"/>
    <w:qFormat/>
    <w:uiPriority w:val="9"/>
    <w:rPr>
      <w:rFonts w:ascii="Arial" w:hAnsi="Arial" w:cs="Arial" w:eastAsia="Arial"/>
      <w:sz w:val="40"/>
      <w:szCs w:val="40"/>
    </w:rPr>
    <w:pPr>
      <w:keepLines/>
      <w:keepNext/>
      <w:spacing w:after="200" w:before="480"/>
      <w:outlineLvl w:val="0"/>
    </w:pPr>
  </w:style>
  <w:style w:type="character" w:styleId="659">
    <w:name w:val="Heading 1 Char"/>
    <w:link w:val="658"/>
    <w:uiPriority w:val="9"/>
    <w:rPr>
      <w:rFonts w:ascii="Arial" w:hAnsi="Arial" w:cs="Arial" w:eastAsia="Arial"/>
      <w:sz w:val="40"/>
      <w:szCs w:val="40"/>
    </w:rPr>
  </w:style>
  <w:style w:type="paragraph" w:styleId="660">
    <w:name w:val="Heading 2"/>
    <w:basedOn w:val="834"/>
    <w:next w:val="834"/>
    <w:link w:val="661"/>
    <w:qFormat/>
    <w:uiPriority w:val="9"/>
    <w:unhideWhenUsed/>
    <w:rPr>
      <w:rFonts w:ascii="Arial" w:hAnsi="Arial" w:cs="Arial" w:eastAsia="Arial"/>
      <w:sz w:val="34"/>
    </w:rPr>
    <w:pPr>
      <w:keepLines/>
      <w:keepNext/>
      <w:spacing w:after="200" w:before="360"/>
      <w:outlineLvl w:val="1"/>
    </w:pPr>
  </w:style>
  <w:style w:type="character" w:styleId="661">
    <w:name w:val="Heading 2 Char"/>
    <w:link w:val="660"/>
    <w:uiPriority w:val="9"/>
    <w:rPr>
      <w:rFonts w:ascii="Arial" w:hAnsi="Arial" w:cs="Arial" w:eastAsia="Arial"/>
      <w:sz w:val="34"/>
    </w:rPr>
  </w:style>
  <w:style w:type="paragraph" w:styleId="662">
    <w:name w:val="Heading 3"/>
    <w:basedOn w:val="834"/>
    <w:next w:val="834"/>
    <w:link w:val="663"/>
    <w:qFormat/>
    <w:uiPriority w:val="9"/>
    <w:unhideWhenUsed/>
    <w:rPr>
      <w:rFonts w:ascii="Arial" w:hAnsi="Arial" w:cs="Arial" w:eastAsia="Arial"/>
      <w:sz w:val="30"/>
      <w:szCs w:val="30"/>
    </w:rPr>
    <w:pPr>
      <w:keepLines/>
      <w:keepNext/>
      <w:spacing w:after="200" w:before="320"/>
      <w:outlineLvl w:val="2"/>
    </w:pPr>
  </w:style>
  <w:style w:type="character" w:styleId="663">
    <w:name w:val="Heading 3 Char"/>
    <w:link w:val="662"/>
    <w:uiPriority w:val="9"/>
    <w:rPr>
      <w:rFonts w:ascii="Arial" w:hAnsi="Arial" w:cs="Arial" w:eastAsia="Arial"/>
      <w:sz w:val="30"/>
      <w:szCs w:val="30"/>
    </w:rPr>
  </w:style>
  <w:style w:type="paragraph" w:styleId="664">
    <w:name w:val="Heading 4"/>
    <w:basedOn w:val="834"/>
    <w:next w:val="834"/>
    <w:link w:val="665"/>
    <w:qFormat/>
    <w:uiPriority w:val="9"/>
    <w:unhideWhenUsed/>
    <w:rPr>
      <w:rFonts w:ascii="Arial" w:hAnsi="Arial" w:cs="Arial" w:eastAsia="Arial"/>
      <w:b/>
      <w:bCs/>
      <w:sz w:val="26"/>
      <w:szCs w:val="26"/>
    </w:rPr>
    <w:pPr>
      <w:keepLines/>
      <w:keepNext/>
      <w:spacing w:after="200" w:before="320"/>
      <w:outlineLvl w:val="3"/>
    </w:pPr>
  </w:style>
  <w:style w:type="character" w:styleId="665">
    <w:name w:val="Heading 4 Char"/>
    <w:link w:val="664"/>
    <w:uiPriority w:val="9"/>
    <w:rPr>
      <w:rFonts w:ascii="Arial" w:hAnsi="Arial" w:cs="Arial" w:eastAsia="Arial"/>
      <w:b/>
      <w:bCs/>
      <w:sz w:val="26"/>
      <w:szCs w:val="26"/>
    </w:rPr>
  </w:style>
  <w:style w:type="paragraph" w:styleId="666">
    <w:name w:val="Heading 5"/>
    <w:basedOn w:val="834"/>
    <w:next w:val="834"/>
    <w:link w:val="667"/>
    <w:qFormat/>
    <w:uiPriority w:val="9"/>
    <w:unhideWhenUsed/>
    <w:rPr>
      <w:rFonts w:ascii="Arial" w:hAnsi="Arial" w:cs="Arial" w:eastAsia="Arial"/>
      <w:b/>
      <w:bCs/>
      <w:sz w:val="24"/>
      <w:szCs w:val="24"/>
    </w:rPr>
    <w:pPr>
      <w:keepLines/>
      <w:keepNext/>
      <w:spacing w:after="200" w:before="320"/>
      <w:outlineLvl w:val="4"/>
    </w:pPr>
  </w:style>
  <w:style w:type="character" w:styleId="667">
    <w:name w:val="Heading 5 Char"/>
    <w:link w:val="666"/>
    <w:uiPriority w:val="9"/>
    <w:rPr>
      <w:rFonts w:ascii="Arial" w:hAnsi="Arial" w:cs="Arial" w:eastAsia="Arial"/>
      <w:b/>
      <w:bCs/>
      <w:sz w:val="24"/>
      <w:szCs w:val="24"/>
    </w:rPr>
  </w:style>
  <w:style w:type="paragraph" w:styleId="668">
    <w:name w:val="Heading 6"/>
    <w:basedOn w:val="834"/>
    <w:next w:val="834"/>
    <w:link w:val="669"/>
    <w:qFormat/>
    <w:uiPriority w:val="9"/>
    <w:unhideWhenUsed/>
    <w:rPr>
      <w:rFonts w:ascii="Arial" w:hAnsi="Arial" w:cs="Arial" w:eastAsia="Arial"/>
      <w:b/>
      <w:bCs/>
      <w:sz w:val="22"/>
      <w:szCs w:val="22"/>
    </w:rPr>
    <w:pPr>
      <w:keepLines/>
      <w:keepNext/>
      <w:spacing w:after="200" w:before="320"/>
      <w:outlineLvl w:val="5"/>
    </w:pPr>
  </w:style>
  <w:style w:type="character" w:styleId="669">
    <w:name w:val="Heading 6 Char"/>
    <w:link w:val="668"/>
    <w:uiPriority w:val="9"/>
    <w:rPr>
      <w:rFonts w:ascii="Arial" w:hAnsi="Arial" w:cs="Arial" w:eastAsia="Arial"/>
      <w:b/>
      <w:bCs/>
      <w:sz w:val="22"/>
      <w:szCs w:val="22"/>
    </w:rPr>
  </w:style>
  <w:style w:type="paragraph" w:styleId="670">
    <w:name w:val="Heading 7"/>
    <w:basedOn w:val="834"/>
    <w:next w:val="834"/>
    <w:link w:val="671"/>
    <w:qFormat/>
    <w:uiPriority w:val="9"/>
    <w:unhideWhenUsed/>
    <w:rPr>
      <w:rFonts w:ascii="Arial" w:hAnsi="Arial" w:cs="Arial" w:eastAsia="Arial"/>
      <w:b/>
      <w:bCs/>
      <w:i/>
      <w:iCs/>
      <w:sz w:val="22"/>
      <w:szCs w:val="22"/>
    </w:rPr>
    <w:pPr>
      <w:keepLines/>
      <w:keepNext/>
      <w:spacing w:after="200" w:before="320"/>
      <w:outlineLvl w:val="6"/>
    </w:pPr>
  </w:style>
  <w:style w:type="character" w:styleId="671">
    <w:name w:val="Heading 7 Char"/>
    <w:link w:val="670"/>
    <w:uiPriority w:val="9"/>
    <w:rPr>
      <w:rFonts w:ascii="Arial" w:hAnsi="Arial" w:cs="Arial" w:eastAsia="Arial"/>
      <w:b/>
      <w:bCs/>
      <w:i/>
      <w:iCs/>
      <w:sz w:val="22"/>
      <w:szCs w:val="22"/>
    </w:rPr>
  </w:style>
  <w:style w:type="paragraph" w:styleId="672">
    <w:name w:val="Heading 8"/>
    <w:basedOn w:val="834"/>
    <w:next w:val="834"/>
    <w:link w:val="673"/>
    <w:qFormat/>
    <w:uiPriority w:val="9"/>
    <w:unhideWhenUsed/>
    <w:rPr>
      <w:rFonts w:ascii="Arial" w:hAnsi="Arial" w:cs="Arial" w:eastAsia="Arial"/>
      <w:i/>
      <w:iCs/>
      <w:sz w:val="22"/>
      <w:szCs w:val="22"/>
    </w:rPr>
    <w:pPr>
      <w:keepLines/>
      <w:keepNext/>
      <w:spacing w:after="200" w:before="320"/>
      <w:outlineLvl w:val="7"/>
    </w:pPr>
  </w:style>
  <w:style w:type="character" w:styleId="673">
    <w:name w:val="Heading 8 Char"/>
    <w:link w:val="672"/>
    <w:uiPriority w:val="9"/>
    <w:rPr>
      <w:rFonts w:ascii="Arial" w:hAnsi="Arial" w:cs="Arial" w:eastAsia="Arial"/>
      <w:i/>
      <w:iCs/>
      <w:sz w:val="22"/>
      <w:szCs w:val="22"/>
    </w:rPr>
  </w:style>
  <w:style w:type="paragraph" w:styleId="674">
    <w:name w:val="Heading 9"/>
    <w:basedOn w:val="834"/>
    <w:next w:val="834"/>
    <w:link w:val="675"/>
    <w:qFormat/>
    <w:uiPriority w:val="9"/>
    <w:unhideWhenUsed/>
    <w:rPr>
      <w:rFonts w:ascii="Arial" w:hAnsi="Arial" w:cs="Arial" w:eastAsia="Arial"/>
      <w:i/>
      <w:iCs/>
      <w:sz w:val="21"/>
      <w:szCs w:val="21"/>
    </w:rPr>
    <w:pPr>
      <w:keepLines/>
      <w:keepNext/>
      <w:spacing w:after="200" w:before="320"/>
      <w:outlineLvl w:val="8"/>
    </w:pPr>
  </w:style>
  <w:style w:type="character" w:styleId="675">
    <w:name w:val="Heading 9 Char"/>
    <w:link w:val="674"/>
    <w:uiPriority w:val="9"/>
    <w:rPr>
      <w:rFonts w:ascii="Arial" w:hAnsi="Arial" w:cs="Arial" w:eastAsia="Arial"/>
      <w:i/>
      <w:iCs/>
      <w:sz w:val="21"/>
      <w:szCs w:val="21"/>
    </w:rPr>
  </w:style>
  <w:style w:type="paragraph" w:styleId="676">
    <w:name w:val="Title"/>
    <w:basedOn w:val="834"/>
    <w:next w:val="834"/>
    <w:link w:val="677"/>
    <w:qFormat/>
    <w:uiPriority w:val="10"/>
    <w:rPr>
      <w:sz w:val="48"/>
      <w:szCs w:val="48"/>
    </w:rPr>
    <w:pPr>
      <w:contextualSpacing w:val="true"/>
      <w:spacing w:after="200" w:before="300"/>
    </w:pPr>
  </w:style>
  <w:style w:type="character" w:styleId="677">
    <w:name w:val="Title Char"/>
    <w:link w:val="676"/>
    <w:uiPriority w:val="10"/>
    <w:rPr>
      <w:sz w:val="48"/>
      <w:szCs w:val="48"/>
    </w:rPr>
  </w:style>
  <w:style w:type="paragraph" w:styleId="678">
    <w:name w:val="Subtitle"/>
    <w:basedOn w:val="834"/>
    <w:next w:val="834"/>
    <w:link w:val="679"/>
    <w:qFormat/>
    <w:uiPriority w:val="11"/>
    <w:rPr>
      <w:sz w:val="24"/>
      <w:szCs w:val="24"/>
    </w:rPr>
    <w:pPr>
      <w:spacing w:after="200" w:before="200"/>
    </w:pPr>
  </w:style>
  <w:style w:type="character" w:styleId="679">
    <w:name w:val="Subtitle Char"/>
    <w:link w:val="678"/>
    <w:uiPriority w:val="11"/>
    <w:rPr>
      <w:sz w:val="24"/>
      <w:szCs w:val="24"/>
    </w:rPr>
  </w:style>
  <w:style w:type="paragraph" w:styleId="680">
    <w:name w:val="Quote"/>
    <w:basedOn w:val="834"/>
    <w:next w:val="834"/>
    <w:link w:val="681"/>
    <w:qFormat/>
    <w:uiPriority w:val="29"/>
    <w:rPr>
      <w:i/>
    </w:rPr>
    <w:pPr>
      <w:ind w:left="720" w:right="720"/>
    </w:pPr>
  </w:style>
  <w:style w:type="character" w:styleId="681">
    <w:name w:val="Quote Char"/>
    <w:link w:val="680"/>
    <w:uiPriority w:val="29"/>
    <w:rPr>
      <w:i/>
    </w:rPr>
  </w:style>
  <w:style w:type="paragraph" w:styleId="682">
    <w:name w:val="Intense Quote"/>
    <w:basedOn w:val="834"/>
    <w:next w:val="834"/>
    <w:link w:val="683"/>
    <w:qFormat/>
    <w:uiPriority w:val="30"/>
    <w:rPr>
      <w:i/>
    </w:rPr>
    <w:pPr>
      <w:contextualSpacing w:val="false"/>
      <w:ind w:left="720" w:right="720"/>
      <w:shd w:val="clear" w:fill="F2F2F2" w:color="auto"/>
      <w:pBdr>
        <w:left w:val="single" w:color="FFFFFF" w:sz="4" w:space="10"/>
        <w:top w:val="single" w:color="FFFFFF" w:sz="4" w:space="5"/>
        <w:right w:val="single" w:color="FFFFFF" w:sz="4" w:space="10"/>
        <w:bottom w:val="single" w:color="FFFFFF" w:sz="4" w:space="5"/>
      </w:pBdr>
    </w:pPr>
  </w:style>
  <w:style w:type="character" w:styleId="683">
    <w:name w:val="Intense Quote Char"/>
    <w:link w:val="682"/>
    <w:uiPriority w:val="30"/>
    <w:rPr>
      <w:i/>
    </w:rPr>
  </w:style>
  <w:style w:type="paragraph" w:styleId="684">
    <w:name w:val="Header"/>
    <w:basedOn w:val="834"/>
    <w:link w:val="685"/>
    <w:uiPriority w:val="99"/>
    <w:unhideWhenUsed/>
    <w:pPr>
      <w:spacing w:lineRule="auto" w:line="240" w:after="0"/>
      <w:tabs>
        <w:tab w:val="center" w:pos="7143" w:leader="none"/>
        <w:tab w:val="right" w:pos="14287" w:leader="none"/>
      </w:tabs>
    </w:pPr>
  </w:style>
  <w:style w:type="character" w:styleId="685">
    <w:name w:val="Header Char"/>
    <w:link w:val="684"/>
    <w:uiPriority w:val="99"/>
  </w:style>
  <w:style w:type="paragraph" w:styleId="686">
    <w:name w:val="Footer"/>
    <w:basedOn w:val="834"/>
    <w:link w:val="689"/>
    <w:uiPriority w:val="99"/>
    <w:unhideWhenUsed/>
    <w:pPr>
      <w:spacing w:lineRule="auto" w:line="240" w:after="0"/>
      <w:tabs>
        <w:tab w:val="center" w:pos="7143" w:leader="none"/>
        <w:tab w:val="right" w:pos="14287" w:leader="none"/>
      </w:tabs>
    </w:pPr>
  </w:style>
  <w:style w:type="character" w:styleId="687">
    <w:name w:val="Footer Char"/>
    <w:link w:val="686"/>
    <w:uiPriority w:val="99"/>
  </w:style>
  <w:style w:type="paragraph" w:styleId="688">
    <w:name w:val="Caption"/>
    <w:basedOn w:val="834"/>
    <w:next w:val="834"/>
    <w:qFormat/>
    <w:uiPriority w:val="35"/>
    <w:semiHidden/>
    <w:unhideWhenUsed/>
    <w:rPr>
      <w:b/>
      <w:bCs/>
      <w:color w:val="4F81BD" w:themeColor="accent1"/>
      <w:sz w:val="18"/>
      <w:szCs w:val="18"/>
    </w:rPr>
    <w:pPr>
      <w:spacing w:lineRule="auto" w:line="276"/>
    </w:pPr>
  </w:style>
  <w:style w:type="character" w:styleId="689">
    <w:name w:val="Caption Char"/>
    <w:basedOn w:val="688"/>
    <w:link w:val="686"/>
    <w:uiPriority w:val="99"/>
  </w:style>
  <w:style w:type="table" w:styleId="690">
    <w:name w:val="Table Grid"/>
    <w:basedOn w:val="835"/>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691">
    <w:name w:val="Table Grid Light"/>
    <w:basedOn w:val="835"/>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692">
    <w:name w:val="Plain Table 1"/>
    <w:basedOn w:val="835"/>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FFFFFF" w:themeFill="text1" w:themeFillTint="0D" w:themeColor="text1" w:themeTint="0D"/>
      </w:tcPr>
    </w:tblStylePr>
    <w:tblStylePr w:type="band1Vert">
      <w:tcPr>
        <w:shd w:val="clear" w:color="FFFFFF" w:themeFill="text1" w:themeFillTint="0D" w:themeColor="text1" w:theme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93">
    <w:name w:val="Plain Table 2"/>
    <w:basedOn w:val="835"/>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94">
    <w:name w:val="Plain Table 3"/>
    <w:basedOn w:val="835"/>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695">
    <w:name w:val="Plain Table 4"/>
    <w:basedOn w:val="835"/>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96">
    <w:name w:val="Plain Table 5"/>
    <w:basedOn w:val="835"/>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right w:val="none" w:color="000000" w:sz="4" w:space="0"/>
          <w:bottom w:val="single" w:color="40404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left w:val="none" w:color="000000" w:sz="4" w:space="0"/>
          <w:top w:val="single" w:color="404040" w:sz="4" w:space="0"/>
          <w:right w:val="none" w:color="000000" w:sz="4" w:space="0"/>
        </w:tcBorders>
      </w:tcPr>
    </w:tblStylePr>
  </w:style>
  <w:style w:type="table" w:styleId="697">
    <w:name w:val="Grid Table 1 Light"/>
    <w:basedOn w:val="835"/>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698">
    <w:name w:val="Grid Table 1 Light - Accent 1"/>
    <w:basedOn w:val="835"/>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699">
    <w:name w:val="Grid Table 1 Light - Accent 2"/>
    <w:basedOn w:val="835"/>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700">
    <w:name w:val="Grid Table 1 Light - Accent 3"/>
    <w:basedOn w:val="835"/>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701">
    <w:name w:val="Grid Table 1 Light - Accent 4"/>
    <w:basedOn w:val="835"/>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702">
    <w:name w:val="Grid Table 1 Light - Accent 5"/>
    <w:basedOn w:val="835"/>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703">
    <w:name w:val="Grid Table 1 Light - Accent 6"/>
    <w:basedOn w:val="835"/>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704">
    <w:name w:val="Grid Table 2"/>
    <w:basedOn w:val="835"/>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text1" w:themeTint="95"/>
          <w:right w:val="none" w:color="000000" w:sz="4" w:space="0"/>
          <w:bottom w:val="none" w:color="000000" w:sz="4" w:space="0"/>
        </w:tcBorders>
      </w:tcPr>
    </w:tblStylePr>
  </w:style>
  <w:style w:type="table" w:styleId="705">
    <w:name w:val="Grid Table 2 - Accent 1"/>
    <w:basedOn w:val="835"/>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706">
    <w:name w:val="Grid Table 2 - Accent 2"/>
    <w:basedOn w:val="835"/>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707">
    <w:name w:val="Grid Table 2 - Accent 3"/>
    <w:basedOn w:val="835"/>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708">
    <w:name w:val="Grid Table 2 - Accent 4"/>
    <w:basedOn w:val="835"/>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709">
    <w:name w:val="Grid Table 2 - Accent 5"/>
    <w:basedOn w:val="835"/>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5"/>
          <w:right w:val="none" w:color="000000" w:sz="4" w:space="0"/>
          <w:bottom w:val="none" w:color="000000" w:sz="4" w:space="0"/>
        </w:tcBorders>
      </w:tcPr>
    </w:tblStylePr>
  </w:style>
  <w:style w:type="table" w:styleId="710">
    <w:name w:val="Grid Table 2 - Accent 6"/>
    <w:basedOn w:val="835"/>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6"/>
          <w:right w:val="none" w:color="000000" w:sz="4" w:space="0"/>
          <w:bottom w:val="none" w:color="000000" w:sz="4" w:space="0"/>
        </w:tcBorders>
      </w:tcPr>
    </w:tblStylePr>
  </w:style>
  <w:style w:type="table" w:styleId="711">
    <w:name w:val="Grid Table 3"/>
    <w:basedOn w:val="835"/>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12">
    <w:name w:val="Grid Table 3 - Accent 1"/>
    <w:basedOn w:val="835"/>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13">
    <w:name w:val="Grid Table 3 - Accent 2"/>
    <w:basedOn w:val="835"/>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14">
    <w:name w:val="Grid Table 3 - Accent 3"/>
    <w:basedOn w:val="835"/>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15">
    <w:name w:val="Grid Table 3 - Accent 4"/>
    <w:basedOn w:val="835"/>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16">
    <w:name w:val="Grid Table 3 - Accent 5"/>
    <w:basedOn w:val="835"/>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17">
    <w:name w:val="Grid Table 3 - Accent 6"/>
    <w:basedOn w:val="835"/>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18">
    <w:name w:val="Grid Table 4"/>
    <w:basedOn w:val="835"/>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rFonts w:ascii="Arial" w:hAnsi="Arial"/>
        <w:b/>
        <w:color w:val="FFFFFF"/>
        <w:sz w:val="22"/>
      </w:rPr>
      <w:tcPr>
        <w:shd w:val="clear" w:color="FFFFFF" w:themeFill="text1" w:themeColor="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19">
    <w:name w:val="Grid Table 4 - Accent 1"/>
    <w:basedOn w:val="835"/>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32" w:themeColor="accent1" w:themeTint="32"/>
      </w:tcPr>
    </w:tblStylePr>
    <w:tblStylePr w:type="band1Vert">
      <w:rPr>
        <w:rFonts w:ascii="Arial" w:hAnsi="Arial"/>
        <w:color w:val="404040"/>
        <w:sz w:val="22"/>
      </w:rPr>
      <w:tcPr>
        <w:shd w:val="clear" w:color="FFFFFF" w:themeFill="accent1" w:themeFillTint="32" w:themeColor="accent1" w:themeTint="32"/>
      </w:tcPr>
    </w:tblStylePr>
    <w:tblStylePr w:type="firstCol">
      <w:rPr>
        <w:b/>
        <w:color w:val="404040"/>
      </w:rPr>
    </w:tblStylePr>
    <w:tblStylePr w:type="firstRow">
      <w:rPr>
        <w:rFonts w:ascii="Arial" w:hAnsi="Arial"/>
        <w:b/>
        <w:color w:val="FFFFFF"/>
        <w:sz w:val="22"/>
      </w:rPr>
      <w:tcPr>
        <w:shd w:val="clear" w:color="FFFFFF" w:themeFill="accent1" w:themeFillTint="EA" w:themeColor="accent1" w:theme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20">
    <w:name w:val="Grid Table 4 - Accent 2"/>
    <w:basedOn w:val="835"/>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21">
    <w:name w:val="Grid Table 4 - Accent 3"/>
    <w:basedOn w:val="835"/>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rFonts w:ascii="Arial" w:hAnsi="Arial"/>
        <w:b/>
        <w:color w:val="FFFFFF"/>
        <w:sz w:val="22"/>
      </w:rPr>
      <w:tcPr>
        <w:shd w:val="clear" w:color="FFFFFF" w:themeFill="accent3" w:themeFillTint="FE" w:themeColor="accent3" w:theme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22">
    <w:name w:val="Grid Table 4 - Accent 4"/>
    <w:basedOn w:val="835"/>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23">
    <w:name w:val="Grid Table 4 - Accent 5"/>
    <w:basedOn w:val="835"/>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rFonts w:ascii="Arial" w:hAnsi="Arial"/>
        <w:b/>
        <w:color w:val="FFFFFF"/>
        <w:sz w:val="22"/>
      </w:rPr>
      <w:tcPr>
        <w:shd w:val="clear" w:color="FFFFFF" w:themeFill="accent5" w:themeColor="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724">
    <w:name w:val="Grid Table 4 - Accent 6"/>
    <w:basedOn w:val="835"/>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rFonts w:ascii="Arial" w:hAnsi="Arial"/>
        <w:b/>
        <w:color w:val="FFFFFF"/>
        <w:sz w:val="22"/>
      </w:rPr>
      <w:tcPr>
        <w:shd w:val="clear" w:color="FFFFFF" w:themeFill="accent6" w:themeColor="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725">
    <w:name w:val="Grid Table 5 Dark"/>
    <w:basedOn w:val="83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text1" w:themeFillTint="40" w:themeColor="text1" w:themeTint="40"/>
    </w:tblPr>
    <w:tblStylePr w:type="band1Horz">
      <w:tcPr>
        <w:shd w:val="clear" w:color="FFFFFF" w:themeFill="text1" w:themeFillTint="75" w:themeColor="text1" w:themeTint="75"/>
      </w:tcPr>
    </w:tblStylePr>
    <w:tblStylePr w:type="band1Vert">
      <w:tcPr>
        <w:shd w:val="clear" w:color="FFFFFF" w:themeFill="text1" w:themeFillTint="75" w:themeColor="text1" w:themeTint="75"/>
      </w:tcPr>
    </w:tblStylePr>
    <w:tblStylePr w:type="firstCol">
      <w:rPr>
        <w:rFonts w:ascii="Arial" w:hAnsi="Arial"/>
        <w:b/>
        <w:color w:val="FFFFFF"/>
        <w:sz w:val="22"/>
      </w:rPr>
      <w:tcPr>
        <w:shd w:val="clear" w:color="FFFFFF" w:themeFill="text1" w:themeColor="text1"/>
      </w:tcPr>
    </w:tblStylePr>
    <w:tblStylePr w:type="firstRow">
      <w:rPr>
        <w:rFonts w:ascii="Arial" w:hAnsi="Arial"/>
        <w:b/>
        <w:color w:val="FFFFFF"/>
        <w:sz w:val="22"/>
      </w:rPr>
      <w:tcPr>
        <w:shd w:val="clear" w:color="FFFFFF" w:themeFill="text1" w:themeColor="text1"/>
      </w:tcPr>
    </w:tblStylePr>
    <w:tblStylePr w:type="lastCol">
      <w:rPr>
        <w:rFonts w:ascii="Arial" w:hAnsi="Arial"/>
        <w:b/>
        <w:color w:val="FFFFFF"/>
        <w:sz w:val="22"/>
      </w:rPr>
      <w:tcPr>
        <w:shd w:val="clear" w:color="FFFFFF" w:themeFill="text1" w:themeColor="text1"/>
      </w:tcPr>
    </w:tblStylePr>
    <w:tblStylePr w:type="lastRow">
      <w:rPr>
        <w:rFonts w:ascii="Arial" w:hAnsi="Arial"/>
        <w:b/>
        <w:color w:val="FFFFFF"/>
        <w:sz w:val="22"/>
      </w:rPr>
      <w:tcPr>
        <w:shd w:val="clear" w:color="FFFFFF" w:themeFill="text1" w:themeColor="text1"/>
        <w:tcBorders>
          <w:top w:val="single" w:color="000000" w:sz="4" w:space="0" w:themeColor="light1"/>
        </w:tcBorders>
      </w:tcPr>
    </w:tblStylePr>
  </w:style>
  <w:style w:type="table" w:styleId="726">
    <w:name w:val="Grid Table 5 Dark- Accent 1"/>
    <w:basedOn w:val="83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1" w:themeFillTint="34" w:themeColor="accent1" w:themeTint="34"/>
    </w:tblPr>
    <w:tblStylePr w:type="band1Horz">
      <w:tcPr>
        <w:shd w:val="clear" w:color="FFFFFF" w:themeFill="accent1" w:themeFillTint="75" w:themeColor="accent1" w:themeTint="75"/>
      </w:tcPr>
    </w:tblStylePr>
    <w:tblStylePr w:type="band1Vert">
      <w:tcPr>
        <w:shd w:val="clear" w:color="FFFFFF" w:themeFill="accent1" w:themeFillTint="75" w:themeColor="accent1" w:themeTint="75"/>
      </w:tcPr>
    </w:tblStylePr>
    <w:tblStylePr w:type="firstCol">
      <w:rPr>
        <w:rFonts w:ascii="Arial" w:hAnsi="Arial"/>
        <w:b/>
        <w:color w:val="FFFFFF"/>
        <w:sz w:val="22"/>
      </w:rPr>
      <w:tcPr>
        <w:shd w:val="clear" w:color="FFFFFF" w:themeFill="accent1" w:themeColor="accent1"/>
      </w:tcPr>
    </w:tblStylePr>
    <w:tblStylePr w:type="firstRow">
      <w:rPr>
        <w:rFonts w:ascii="Arial" w:hAnsi="Arial"/>
        <w:b/>
        <w:color w:val="FFFFFF"/>
        <w:sz w:val="22"/>
      </w:rPr>
      <w:tcPr>
        <w:shd w:val="clear" w:color="FFFFFF" w:themeFill="accent1" w:themeColor="accent1"/>
      </w:tcPr>
    </w:tblStylePr>
    <w:tblStylePr w:type="lastCol">
      <w:rPr>
        <w:rFonts w:ascii="Arial" w:hAnsi="Arial"/>
        <w:b/>
        <w:color w:val="FFFFFF"/>
        <w:sz w:val="22"/>
      </w:rPr>
      <w:tcPr>
        <w:shd w:val="clear" w:color="FFFFFF" w:themeFill="accent1" w:themeColor="accent1"/>
      </w:tcPr>
    </w:tblStylePr>
    <w:tblStylePr w:type="lastRow">
      <w:rPr>
        <w:rFonts w:ascii="Arial" w:hAnsi="Arial"/>
        <w:b/>
        <w:color w:val="FFFFFF"/>
        <w:sz w:val="22"/>
      </w:rPr>
      <w:tcPr>
        <w:shd w:val="clear" w:color="FFFFFF" w:themeFill="accent1" w:themeColor="accent1"/>
        <w:tcBorders>
          <w:top w:val="single" w:color="000000" w:sz="4" w:space="0" w:themeColor="light1"/>
        </w:tcBorders>
      </w:tcPr>
    </w:tblStylePr>
  </w:style>
  <w:style w:type="table" w:styleId="727">
    <w:name w:val="Grid Table 5 Dark - Accent 2"/>
    <w:basedOn w:val="83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2" w:themeFillTint="32" w:themeColor="accent2" w:themeTint="32"/>
    </w:tblPr>
    <w:tblStylePr w:type="band1Horz">
      <w:tcPr>
        <w:shd w:val="clear" w:color="FFFFFF" w:themeFill="accent2" w:themeFillTint="75" w:themeColor="accent2" w:themeTint="75"/>
      </w:tcPr>
    </w:tblStylePr>
    <w:tblStylePr w:type="band1Vert">
      <w:tcPr>
        <w:shd w:val="clear" w:color="FFFFFF" w:themeFill="accent2" w:themeFillTint="75" w:themeColor="accent2" w:themeTint="75"/>
      </w:tcPr>
    </w:tblStylePr>
    <w:tblStylePr w:type="firstCol">
      <w:rPr>
        <w:rFonts w:ascii="Arial" w:hAnsi="Arial"/>
        <w:b/>
        <w:color w:val="FFFFFF"/>
        <w:sz w:val="22"/>
      </w:rPr>
      <w:tcPr>
        <w:shd w:val="clear" w:color="FFFFFF" w:themeFill="accent2" w:themeColor="accent2"/>
      </w:tcPr>
    </w:tblStylePr>
    <w:tblStylePr w:type="firstRow">
      <w:rPr>
        <w:rFonts w:ascii="Arial" w:hAnsi="Arial"/>
        <w:b/>
        <w:color w:val="FFFFFF"/>
        <w:sz w:val="22"/>
      </w:rPr>
      <w:tcPr>
        <w:shd w:val="clear" w:color="FFFFFF" w:themeFill="accent2" w:themeColor="accent2"/>
      </w:tcPr>
    </w:tblStylePr>
    <w:tblStylePr w:type="lastCol">
      <w:rPr>
        <w:rFonts w:ascii="Arial" w:hAnsi="Arial"/>
        <w:b/>
        <w:color w:val="FFFFFF"/>
        <w:sz w:val="22"/>
      </w:rPr>
      <w:tcPr>
        <w:shd w:val="clear" w:color="FFFFFF" w:themeFill="accent2" w:themeColor="accent2"/>
      </w:tcPr>
    </w:tblStylePr>
    <w:tblStylePr w:type="lastRow">
      <w:rPr>
        <w:rFonts w:ascii="Arial" w:hAnsi="Arial"/>
        <w:b/>
        <w:color w:val="FFFFFF"/>
        <w:sz w:val="22"/>
      </w:rPr>
      <w:tcPr>
        <w:shd w:val="clear" w:color="FFFFFF" w:themeFill="accent2" w:themeColor="accent2"/>
        <w:tcBorders>
          <w:top w:val="single" w:color="000000" w:sz="4" w:space="0" w:themeColor="light1"/>
        </w:tcBorders>
      </w:tcPr>
    </w:tblStylePr>
  </w:style>
  <w:style w:type="table" w:styleId="728">
    <w:name w:val="Grid Table 5 Dark - Accent 3"/>
    <w:basedOn w:val="83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3" w:themeFillTint="34" w:themeColor="accent3" w:themeTint="34"/>
    </w:tblPr>
    <w:tblStylePr w:type="band1Horz">
      <w:tcPr>
        <w:shd w:val="clear" w:color="FFFFFF" w:themeFill="accent3" w:themeFillTint="75" w:themeColor="accent3" w:themeTint="75"/>
      </w:tcPr>
    </w:tblStylePr>
    <w:tblStylePr w:type="band1Vert">
      <w:tcPr>
        <w:shd w:val="clear" w:color="FFFFFF" w:themeFill="accent3" w:themeFillTint="75" w:themeColor="accent3" w:themeTint="75"/>
      </w:tcPr>
    </w:tblStylePr>
    <w:tblStylePr w:type="firstCol">
      <w:rPr>
        <w:rFonts w:ascii="Arial" w:hAnsi="Arial"/>
        <w:b/>
        <w:color w:val="FFFFFF"/>
        <w:sz w:val="22"/>
      </w:rPr>
      <w:tcPr>
        <w:shd w:val="clear" w:color="FFFFFF" w:themeFill="accent3" w:themeColor="accent3"/>
      </w:tcPr>
    </w:tblStylePr>
    <w:tblStylePr w:type="firstRow">
      <w:rPr>
        <w:rFonts w:ascii="Arial" w:hAnsi="Arial"/>
        <w:b/>
        <w:color w:val="FFFFFF"/>
        <w:sz w:val="22"/>
      </w:rPr>
      <w:tcPr>
        <w:shd w:val="clear" w:color="FFFFFF" w:themeFill="accent3" w:themeColor="accent3"/>
      </w:tcPr>
    </w:tblStylePr>
    <w:tblStylePr w:type="lastCol">
      <w:rPr>
        <w:rFonts w:ascii="Arial" w:hAnsi="Arial"/>
        <w:b/>
        <w:color w:val="FFFFFF"/>
        <w:sz w:val="22"/>
      </w:rPr>
      <w:tcPr>
        <w:shd w:val="clear" w:color="FFFFFF" w:themeFill="accent3" w:themeColor="accent3"/>
      </w:tcPr>
    </w:tblStylePr>
    <w:tblStylePr w:type="lastRow">
      <w:rPr>
        <w:rFonts w:ascii="Arial" w:hAnsi="Arial"/>
        <w:b/>
        <w:color w:val="FFFFFF"/>
        <w:sz w:val="22"/>
      </w:rPr>
      <w:tcPr>
        <w:shd w:val="clear" w:color="FFFFFF" w:themeFill="accent3" w:themeColor="accent3"/>
        <w:tcBorders>
          <w:top w:val="single" w:color="000000" w:sz="4" w:space="0" w:themeColor="light1"/>
        </w:tcBorders>
      </w:tcPr>
    </w:tblStylePr>
  </w:style>
  <w:style w:type="table" w:styleId="729">
    <w:name w:val="Grid Table 5 Dark- Accent 4"/>
    <w:basedOn w:val="83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4" w:themeFillTint="34" w:themeColor="accent4" w:themeTint="34"/>
    </w:tblPr>
    <w:tblStylePr w:type="band1Horz">
      <w:tcPr>
        <w:shd w:val="clear" w:color="FFFFFF" w:themeFill="accent4" w:themeFillTint="75" w:themeColor="accent4" w:themeTint="75"/>
      </w:tcPr>
    </w:tblStylePr>
    <w:tblStylePr w:type="band1Vert">
      <w:tcPr>
        <w:shd w:val="clear" w:color="FFFFFF" w:themeFill="accent4" w:themeFillTint="75" w:themeColor="accent4" w:themeTint="75"/>
      </w:tcPr>
    </w:tblStylePr>
    <w:tblStylePr w:type="firstCol">
      <w:rPr>
        <w:rFonts w:ascii="Arial" w:hAnsi="Arial"/>
        <w:b/>
        <w:color w:val="FFFFFF"/>
        <w:sz w:val="22"/>
      </w:rPr>
      <w:tcPr>
        <w:shd w:val="clear" w:color="FFFFFF" w:themeFill="accent4" w:themeColor="accent4"/>
      </w:tcPr>
    </w:tblStylePr>
    <w:tblStylePr w:type="firstRow">
      <w:rPr>
        <w:rFonts w:ascii="Arial" w:hAnsi="Arial"/>
        <w:b/>
        <w:color w:val="FFFFFF"/>
        <w:sz w:val="22"/>
      </w:rPr>
      <w:tcPr>
        <w:shd w:val="clear" w:color="FFFFFF" w:themeFill="accent4" w:themeColor="accent4"/>
      </w:tcPr>
    </w:tblStylePr>
    <w:tblStylePr w:type="lastCol">
      <w:rPr>
        <w:rFonts w:ascii="Arial" w:hAnsi="Arial"/>
        <w:b/>
        <w:color w:val="FFFFFF"/>
        <w:sz w:val="22"/>
      </w:rPr>
      <w:tcPr>
        <w:shd w:val="clear" w:color="FFFFFF" w:themeFill="accent4" w:themeColor="accent4"/>
      </w:tcPr>
    </w:tblStylePr>
    <w:tblStylePr w:type="lastRow">
      <w:rPr>
        <w:rFonts w:ascii="Arial" w:hAnsi="Arial"/>
        <w:b/>
        <w:color w:val="FFFFFF"/>
        <w:sz w:val="22"/>
      </w:rPr>
      <w:tcPr>
        <w:shd w:val="clear" w:color="FFFFFF" w:themeFill="accent4" w:themeColor="accent4"/>
        <w:tcBorders>
          <w:top w:val="single" w:color="000000" w:sz="4" w:space="0" w:themeColor="light1"/>
        </w:tcBorders>
      </w:tcPr>
    </w:tblStylePr>
  </w:style>
  <w:style w:type="table" w:styleId="730">
    <w:name w:val="Grid Table 5 Dark - Accent 5"/>
    <w:basedOn w:val="83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5" w:themeFillTint="34" w:themeColor="accent5" w:themeTint="34"/>
    </w:tblPr>
    <w:tblStylePr w:type="band1Horz">
      <w:tcPr>
        <w:shd w:val="clear" w:color="FFFFFF" w:themeFill="accent5" w:themeFillTint="75" w:themeColor="accent5" w:themeTint="75"/>
      </w:tcPr>
    </w:tblStylePr>
    <w:tblStylePr w:type="band1Vert">
      <w:tcPr>
        <w:shd w:val="clear" w:color="FFFFFF" w:themeFill="accent5" w:themeFillTint="75" w:themeColor="accent5" w:themeTint="75"/>
      </w:tcPr>
    </w:tblStylePr>
    <w:tblStylePr w:type="firstCol">
      <w:rPr>
        <w:rFonts w:ascii="Arial" w:hAnsi="Arial"/>
        <w:b/>
        <w:color w:val="FFFFFF"/>
        <w:sz w:val="22"/>
      </w:rPr>
      <w:tcPr>
        <w:shd w:val="clear" w:color="FFFFFF" w:themeFill="accent5" w:themeColor="accent5"/>
      </w:tcPr>
    </w:tblStylePr>
    <w:tblStylePr w:type="firstRow">
      <w:rPr>
        <w:rFonts w:ascii="Arial" w:hAnsi="Arial"/>
        <w:b/>
        <w:color w:val="FFFFFF"/>
        <w:sz w:val="22"/>
      </w:rPr>
      <w:tcPr>
        <w:shd w:val="clear" w:color="FFFFFF" w:themeFill="accent5" w:themeColor="accent5"/>
      </w:tcPr>
    </w:tblStylePr>
    <w:tblStylePr w:type="lastCol">
      <w:rPr>
        <w:rFonts w:ascii="Arial" w:hAnsi="Arial"/>
        <w:b/>
        <w:color w:val="FFFFFF"/>
        <w:sz w:val="22"/>
      </w:rPr>
      <w:tcPr>
        <w:shd w:val="clear" w:color="FFFFFF" w:themeFill="accent5" w:themeColor="accent5"/>
      </w:tcPr>
    </w:tblStylePr>
    <w:tblStylePr w:type="lastRow">
      <w:rPr>
        <w:rFonts w:ascii="Arial" w:hAnsi="Arial"/>
        <w:b/>
        <w:color w:val="FFFFFF"/>
        <w:sz w:val="22"/>
      </w:rPr>
      <w:tcPr>
        <w:shd w:val="clear" w:color="FFFFFF" w:themeFill="accent5" w:themeColor="accent5"/>
        <w:tcBorders>
          <w:top w:val="single" w:color="000000" w:sz="4" w:space="0" w:themeColor="light1"/>
        </w:tcBorders>
      </w:tcPr>
    </w:tblStylePr>
  </w:style>
  <w:style w:type="table" w:styleId="731">
    <w:name w:val="Grid Table 5 Dark - Accent 6"/>
    <w:basedOn w:val="83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6" w:themeFillTint="34" w:themeColor="accent6" w:themeTint="34"/>
    </w:tblPr>
    <w:tblStylePr w:type="band1Horz">
      <w:tcPr>
        <w:shd w:val="clear" w:color="FFFFFF" w:themeFill="accent6" w:themeFillTint="75" w:themeColor="accent6" w:themeTint="75"/>
      </w:tcPr>
    </w:tblStylePr>
    <w:tblStylePr w:type="band1Vert">
      <w:tcPr>
        <w:shd w:val="clear" w:color="FFFFFF" w:themeFill="accent6" w:themeFillTint="75" w:themeColor="accent6" w:themeTint="75"/>
      </w:tcPr>
    </w:tblStylePr>
    <w:tblStylePr w:type="firstCol">
      <w:rPr>
        <w:rFonts w:ascii="Arial" w:hAnsi="Arial"/>
        <w:b/>
        <w:color w:val="FFFFFF"/>
        <w:sz w:val="22"/>
      </w:rPr>
      <w:tcPr>
        <w:shd w:val="clear" w:color="FFFFFF" w:themeFill="accent6" w:themeColor="accent6"/>
      </w:tcPr>
    </w:tblStylePr>
    <w:tblStylePr w:type="firstRow">
      <w:rPr>
        <w:rFonts w:ascii="Arial" w:hAnsi="Arial"/>
        <w:b/>
        <w:color w:val="FFFFFF"/>
        <w:sz w:val="22"/>
      </w:rPr>
      <w:tcPr>
        <w:shd w:val="clear" w:color="FFFFFF" w:themeFill="accent6" w:themeColor="accent6"/>
      </w:tcPr>
    </w:tblStylePr>
    <w:tblStylePr w:type="lastCol">
      <w:rPr>
        <w:rFonts w:ascii="Arial" w:hAnsi="Arial"/>
        <w:b/>
        <w:color w:val="FFFFFF"/>
        <w:sz w:val="22"/>
      </w:rPr>
      <w:tcPr>
        <w:shd w:val="clear" w:color="FFFFFF" w:themeFill="accent6" w:themeColor="accent6"/>
      </w:tcPr>
    </w:tblStylePr>
    <w:tblStylePr w:type="lastRow">
      <w:rPr>
        <w:rFonts w:ascii="Arial" w:hAnsi="Arial"/>
        <w:b/>
        <w:color w:val="FFFFFF"/>
        <w:sz w:val="22"/>
      </w:rPr>
      <w:tcPr>
        <w:shd w:val="clear" w:color="FFFFFF" w:themeFill="accent6" w:themeColor="accent6"/>
        <w:tcBorders>
          <w:top w:val="single" w:color="000000" w:sz="4" w:space="0" w:themeColor="light1"/>
        </w:tcBorders>
      </w:tcPr>
    </w:tblStylePr>
  </w:style>
  <w:style w:type="table" w:styleId="732">
    <w:name w:val="Grid Table 6 Colorful"/>
    <w:basedOn w:val="835"/>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FFFFFF" w:themeFill="text1" w:themeFillTint="34" w:themeColor="text1" w:themeTint="34"/>
      </w:tcPr>
    </w:tblStylePr>
    <w:tblStylePr w:type="band1Vert">
      <w:tcPr>
        <w:shd w:val="clear" w:color="FFFFFF" w:themeFill="text1" w:themeFillTint="34" w:themeColor="text1" w:theme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33">
    <w:name w:val="Grid Table 6 Colorful - Accent 1"/>
    <w:basedOn w:val="835"/>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34">
    <w:name w:val="Grid Table 6 Colorful - Accent 2"/>
    <w:basedOn w:val="835"/>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35">
    <w:name w:val="Grid Table 6 Colorful - Accent 3"/>
    <w:basedOn w:val="835"/>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36">
    <w:name w:val="Grid Table 6 Colorful - Accent 4"/>
    <w:basedOn w:val="835"/>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37">
    <w:name w:val="Grid Table 6 Colorful - Accent 5"/>
    <w:basedOn w:val="835"/>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38">
    <w:name w:val="Grid Table 6 Colorful - Accent 6"/>
    <w:basedOn w:val="835"/>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39">
    <w:name w:val="Grid Table 7 Colorful"/>
    <w:basedOn w:val="835"/>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0D" w:themeColor="text1" w:themeTint="0D"/>
      </w:tcPr>
    </w:tblStylePr>
    <w:tblStylePr w:type="band1Vert">
      <w:tcPr>
        <w:shd w:val="clear" w:color="FFFFFF" w:themeFill="text1" w:themeFillTint="0D" w:themeColor="text1" w:theme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FFFFFF" w:themeFill="light1" w:themeColor="light1"/>
        <w:tcBorders>
          <w:left w:val="none" w:color="000000" w:sz="4" w:space="0"/>
          <w:top w:val="single" w:color="000000" w:sz="4" w:space="0" w:themeColor="text1" w:themeTint="80"/>
          <w:right w:val="none" w:color="000000" w:sz="4" w:space="0"/>
          <w:bottom w:val="none" w:color="000000" w:sz="4" w:space="0"/>
        </w:tcBorders>
      </w:tcPr>
    </w:tblStylePr>
  </w:style>
  <w:style w:type="table" w:styleId="740">
    <w:name w:val="Grid Table 7 Colorful - Accent 1"/>
    <w:basedOn w:val="835"/>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17BBA" w:themeColor="accen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17BBA" w:themeColor="accent1" w:themeTint="80" w:themeShade="95"/>
        <w:sz w:val="22"/>
      </w:rPr>
      <w:tcPr>
        <w:shd w:color="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17BBA" w:themeColor="accent1" w:themeTint="80" w:themeShade="95"/>
        <w:sz w:val="22"/>
      </w:rPr>
      <w:tcPr>
        <w:shd w:val="clear" w:color="FFFFFF" w:themeFill="light1" w:themeColor="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741">
    <w:name w:val="Grid Table 7 Colorful - Accent 2"/>
    <w:basedOn w:val="835"/>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C95712" w:themeColor="accent2" w:themeTint="97"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C95712" w:themeColor="accent2" w:themeTint="97" w:themeShade="95"/>
        <w:sz w:val="22"/>
      </w:rPr>
      <w:tcPr>
        <w:shd w:val="clear" w:color="FFFFFF" w:themeFill="light1" w:themeColor="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742">
    <w:name w:val="Grid Table 7 Colorful - Accent 3"/>
    <w:basedOn w:val="835"/>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606060" w:themeColor="accent3" w:themeTint="FE"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606060" w:themeColor="accent3" w:themeTint="FE" w:themeShade="95"/>
        <w:sz w:val="22"/>
      </w:rPr>
      <w:tcPr>
        <w:shd w:color="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606060" w:themeColor="accent3" w:themeTint="FE" w:themeShade="95"/>
        <w:sz w:val="22"/>
      </w:rPr>
      <w:tcPr>
        <w:shd w:val="clear" w:color="FFFFFF" w:themeFill="light1" w:themeColor="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743">
    <w:name w:val="Grid Table 7 Colorful - Accent 4"/>
    <w:basedOn w:val="835"/>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CD9600" w:themeColor="accent4"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CD9600" w:themeColor="accent4" w:themeTint="9A" w:themeShade="95"/>
        <w:sz w:val="22"/>
      </w:rPr>
      <w:tcPr>
        <w:shd w:val="clear" w:color="FFFFFF" w:themeFill="light1" w:themeColor="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744">
    <w:name w:val="Grid Table 7 Colorful - Accent 5"/>
    <w:basedOn w:val="835"/>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54374" w:themeColor="accent5"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54374" w:themeColor="accent5" w:themeShade="95"/>
        <w:sz w:val="22"/>
      </w:rPr>
      <w:tcPr>
        <w:shd w:color="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54374" w:themeColor="accent5" w:themeShade="95"/>
        <w:sz w:val="22"/>
      </w:rPr>
      <w:tcPr>
        <w:shd w:val="clear" w:color="FFFFFF" w:themeFill="light1" w:themeColor="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745">
    <w:name w:val="Grid Table 7 Colorful - Accent 6"/>
    <w:basedOn w:val="835"/>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426429" w:themeColor="accent6"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426429" w:themeColor="accent6" w:themeShade="95"/>
        <w:sz w:val="22"/>
      </w:rPr>
      <w:tcPr>
        <w:shd w:color="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426429" w:themeColor="accent6" w:themeShade="95"/>
        <w:sz w:val="22"/>
      </w:rPr>
      <w:tcPr>
        <w:shd w:val="clear" w:color="FFFFFF" w:themeFill="light1" w:themeColor="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746">
    <w:name w:val="List Table 1 Light"/>
    <w:basedOn w:val="835"/>
    <w:uiPriority w:val="99"/>
    <w:pPr>
      <w:spacing w:lineRule="auto" w:line="240" w:after="0"/>
    </w:pPr>
    <w:tblPr>
      <w:tblStyleRowBandSize w:val="1"/>
      <w:tblStyleColBandSize w:val="1"/>
      <w:tblInd w:w="0" w:type="dxa"/>
    </w:tblPr>
    <w:tblStylePr w:type="band1Horz">
      <w:tcPr>
        <w:shd w:val="clear" w:color="FFFFFF" w:themeFill="text1" w:themeFillTint="40" w:themeColor="text1" w:themeTint="40"/>
      </w:tcPr>
    </w:tblStylePr>
    <w:tblStylePr w:type="band1Vert">
      <w:tcPr>
        <w:shd w:val="clear" w:color="FFFFFF" w:themeFill="text1" w:themeFillTint="40" w:themeColor="tex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747">
    <w:name w:val="List Table 1 Light - Accent 1"/>
    <w:basedOn w:val="835"/>
    <w:uiPriority w:val="99"/>
    <w:pPr>
      <w:spacing w:lineRule="auto" w:line="240" w:after="0"/>
    </w:pPr>
    <w:tblPr>
      <w:tblStyleRowBandSize w:val="1"/>
      <w:tblStyleColBandSize w:val="1"/>
      <w:tblInd w:w="0" w:type="dxa"/>
    </w:tblPr>
    <w:tblStylePr w:type="band1Horz">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748">
    <w:name w:val="List Table 1 Light - Accent 2"/>
    <w:basedOn w:val="835"/>
    <w:uiPriority w:val="99"/>
    <w:pPr>
      <w:spacing w:lineRule="auto" w:line="240" w:after="0"/>
    </w:pPr>
    <w:tblPr>
      <w:tblStyleRowBandSize w:val="1"/>
      <w:tblStyleColBandSize w:val="1"/>
      <w:tblInd w:w="0" w:type="dxa"/>
    </w:tblPr>
    <w:tblStylePr w:type="band1Horz">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749">
    <w:name w:val="List Table 1 Light - Accent 3"/>
    <w:basedOn w:val="835"/>
    <w:uiPriority w:val="99"/>
    <w:pPr>
      <w:spacing w:lineRule="auto" w:line="240" w:after="0"/>
    </w:pPr>
    <w:tblPr>
      <w:tblStyleRowBandSize w:val="1"/>
      <w:tblStyleColBandSize w:val="1"/>
      <w:tblInd w:w="0" w:type="dxa"/>
    </w:tblPr>
    <w:tblStylePr w:type="band1Horz">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750">
    <w:name w:val="List Table 1 Light - Accent 4"/>
    <w:basedOn w:val="835"/>
    <w:uiPriority w:val="99"/>
    <w:pPr>
      <w:spacing w:lineRule="auto" w:line="240" w:after="0"/>
    </w:pPr>
    <w:tblPr>
      <w:tblStyleRowBandSize w:val="1"/>
      <w:tblStyleColBandSize w:val="1"/>
      <w:tblInd w:w="0" w:type="dxa"/>
    </w:tblPr>
    <w:tblStylePr w:type="band1Horz">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751">
    <w:name w:val="List Table 1 Light - Accent 5"/>
    <w:basedOn w:val="835"/>
    <w:uiPriority w:val="99"/>
    <w:pPr>
      <w:spacing w:lineRule="auto" w:line="240" w:after="0"/>
    </w:pPr>
    <w:tblPr>
      <w:tblStyleRowBandSize w:val="1"/>
      <w:tblStyleColBandSize w:val="1"/>
      <w:tblInd w:w="0" w:type="dxa"/>
    </w:tblPr>
    <w:tblStylePr w:type="band1Horz">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752">
    <w:name w:val="List Table 1 Light - Accent 6"/>
    <w:basedOn w:val="835"/>
    <w:uiPriority w:val="99"/>
    <w:pPr>
      <w:spacing w:lineRule="auto" w:line="240" w:after="0"/>
    </w:pPr>
    <w:tblPr>
      <w:tblStyleRowBandSize w:val="1"/>
      <w:tblStyleColBandSize w:val="1"/>
      <w:tblInd w:w="0" w:type="dxa"/>
    </w:tblPr>
    <w:tblStylePr w:type="band1Horz">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753">
    <w:name w:val="List Table 2"/>
    <w:basedOn w:val="835"/>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754">
    <w:name w:val="List Table 2 - Accent 1"/>
    <w:basedOn w:val="835"/>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755">
    <w:name w:val="List Table 2 - Accent 2"/>
    <w:basedOn w:val="835"/>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756">
    <w:name w:val="List Table 2 - Accent 3"/>
    <w:basedOn w:val="835"/>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757">
    <w:name w:val="List Table 2 - Accent 4"/>
    <w:basedOn w:val="835"/>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758">
    <w:name w:val="List Table 2 - Accent 5"/>
    <w:basedOn w:val="835"/>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759">
    <w:name w:val="List Table 2 - Accent 6"/>
    <w:basedOn w:val="835"/>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760">
    <w:name w:val="List Table 3"/>
    <w:basedOn w:val="835"/>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761">
    <w:name w:val="List Table 3 - Accent 1"/>
    <w:basedOn w:val="835"/>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762">
    <w:name w:val="List Table 3 - Accent 2"/>
    <w:basedOn w:val="835"/>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Pr>
    </w:tblStylePr>
    <w:tblStylePr w:type="lastCol">
      <w:rPr>
        <w:b/>
        <w:color w:val="404040"/>
      </w:rPr>
    </w:tblStylePr>
    <w:tblStylePr w:type="lastRow">
      <w:rPr>
        <w:b/>
        <w:color w:val="404040"/>
      </w:rPr>
    </w:tblStylePr>
  </w:style>
  <w:style w:type="table" w:styleId="763">
    <w:name w:val="List Table 3 - Accent 3"/>
    <w:basedOn w:val="835"/>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FFFFFF" w:themeFill="accent3" w:themeFillTint="98" w:themeColor="accent3" w:themeTint="98"/>
      </w:tcPr>
    </w:tblStylePr>
    <w:tblStylePr w:type="lastCol">
      <w:rPr>
        <w:b/>
        <w:color w:val="404040"/>
      </w:rPr>
    </w:tblStylePr>
    <w:tblStylePr w:type="lastRow">
      <w:rPr>
        <w:b/>
        <w:color w:val="404040"/>
      </w:rPr>
    </w:tblStylePr>
  </w:style>
  <w:style w:type="table" w:styleId="764">
    <w:name w:val="List Table 3 - Accent 4"/>
    <w:basedOn w:val="835"/>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Pr>
    </w:tblStylePr>
    <w:tblStylePr w:type="lastCol">
      <w:rPr>
        <w:b/>
        <w:color w:val="404040"/>
      </w:rPr>
    </w:tblStylePr>
    <w:tblStylePr w:type="lastRow">
      <w:rPr>
        <w:b/>
        <w:color w:val="404040"/>
      </w:rPr>
    </w:tblStylePr>
  </w:style>
  <w:style w:type="table" w:styleId="765">
    <w:name w:val="List Table 3 - Accent 5"/>
    <w:basedOn w:val="835"/>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FFFFFF" w:themeFill="accent5" w:themeFillTint="9A" w:themeColor="accent5" w:themeTint="9A"/>
      </w:tcPr>
    </w:tblStylePr>
    <w:tblStylePr w:type="lastCol">
      <w:rPr>
        <w:b/>
        <w:color w:val="404040"/>
      </w:rPr>
    </w:tblStylePr>
    <w:tblStylePr w:type="lastRow">
      <w:rPr>
        <w:b/>
        <w:color w:val="404040"/>
      </w:rPr>
    </w:tblStylePr>
  </w:style>
  <w:style w:type="table" w:styleId="766">
    <w:name w:val="List Table 3 - Accent 6"/>
    <w:basedOn w:val="835"/>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FFFFFF" w:themeFill="accent6" w:themeFillTint="98" w:themeColor="accent6" w:themeTint="98"/>
      </w:tcPr>
    </w:tblStylePr>
    <w:tblStylePr w:type="lastCol">
      <w:rPr>
        <w:b/>
        <w:color w:val="404040"/>
      </w:rPr>
    </w:tblStylePr>
    <w:tblStylePr w:type="lastRow">
      <w:rPr>
        <w:b/>
        <w:color w:val="404040"/>
      </w:rPr>
    </w:tblStylePr>
  </w:style>
  <w:style w:type="table" w:styleId="767">
    <w:name w:val="List Table 4"/>
    <w:basedOn w:val="835"/>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768">
    <w:name w:val="List Table 4 - Accent 1"/>
    <w:basedOn w:val="835"/>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769">
    <w:name w:val="List Table 4 - Accent 2"/>
    <w:basedOn w:val="835"/>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b/>
        <w:color w:val="404040"/>
      </w:rPr>
    </w:tblStylePr>
    <w:tblStylePr w:type="firstRow">
      <w:rPr>
        <w:rFonts w:ascii="Arial" w:hAnsi="Arial"/>
        <w:b/>
        <w:color w:val="FFFFFF"/>
        <w:sz w:val="22"/>
      </w:rPr>
      <w:tcPr>
        <w:shd w:val="clear" w:color="FFFFFF" w:themeFill="accent2" w:themeColor="accent2"/>
      </w:tcPr>
    </w:tblStylePr>
    <w:tblStylePr w:type="lastCol">
      <w:rPr>
        <w:b/>
        <w:color w:val="404040"/>
      </w:rPr>
    </w:tblStylePr>
    <w:tblStylePr w:type="lastRow">
      <w:rPr>
        <w:b/>
        <w:color w:val="404040"/>
      </w:rPr>
    </w:tblStylePr>
  </w:style>
  <w:style w:type="table" w:styleId="770">
    <w:name w:val="List Table 4 - Accent 3"/>
    <w:basedOn w:val="835"/>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b/>
        <w:color w:val="404040"/>
      </w:rPr>
    </w:tblStylePr>
    <w:tblStylePr w:type="firstRow">
      <w:rPr>
        <w:rFonts w:ascii="Arial" w:hAnsi="Arial"/>
        <w:b/>
        <w:color w:val="FFFFFF"/>
        <w:sz w:val="22"/>
      </w:rPr>
      <w:tcPr>
        <w:shd w:val="clear" w:color="FFFFFF" w:themeFill="accent3" w:themeColor="accent3"/>
      </w:tcPr>
    </w:tblStylePr>
    <w:tblStylePr w:type="lastCol">
      <w:rPr>
        <w:b/>
        <w:color w:val="404040"/>
      </w:rPr>
    </w:tblStylePr>
    <w:tblStylePr w:type="lastRow">
      <w:rPr>
        <w:b/>
        <w:color w:val="404040"/>
      </w:rPr>
    </w:tblStylePr>
  </w:style>
  <w:style w:type="table" w:styleId="771">
    <w:name w:val="List Table 4 - Accent 4"/>
    <w:basedOn w:val="835"/>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b/>
        <w:color w:val="404040"/>
      </w:rPr>
    </w:tblStylePr>
    <w:tblStylePr w:type="firstRow">
      <w:rPr>
        <w:rFonts w:ascii="Arial" w:hAnsi="Arial"/>
        <w:b/>
        <w:color w:val="FFFFFF"/>
        <w:sz w:val="22"/>
      </w:rPr>
      <w:tcPr>
        <w:shd w:val="clear" w:color="FFFFFF" w:themeFill="accent4" w:themeColor="accent4"/>
      </w:tcPr>
    </w:tblStylePr>
    <w:tblStylePr w:type="lastCol">
      <w:rPr>
        <w:b/>
        <w:color w:val="404040"/>
      </w:rPr>
    </w:tblStylePr>
    <w:tblStylePr w:type="lastRow">
      <w:rPr>
        <w:b/>
        <w:color w:val="404040"/>
      </w:rPr>
    </w:tblStylePr>
  </w:style>
  <w:style w:type="table" w:styleId="772">
    <w:name w:val="List Table 4 - Accent 5"/>
    <w:basedOn w:val="835"/>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b/>
        <w:color w:val="404040"/>
      </w:rPr>
    </w:tblStylePr>
    <w:tblStylePr w:type="firstRow">
      <w:rPr>
        <w:rFonts w:ascii="Arial" w:hAnsi="Arial"/>
        <w:b/>
        <w:color w:val="FFFFFF"/>
        <w:sz w:val="22"/>
      </w:rPr>
      <w:tcPr>
        <w:shd w:val="clear" w:color="FFFFFF" w:themeFill="accent5" w:themeColor="accent5"/>
      </w:tcPr>
    </w:tblStylePr>
    <w:tblStylePr w:type="lastCol">
      <w:rPr>
        <w:b/>
        <w:color w:val="404040"/>
      </w:rPr>
    </w:tblStylePr>
    <w:tblStylePr w:type="lastRow">
      <w:rPr>
        <w:b/>
        <w:color w:val="404040"/>
      </w:rPr>
    </w:tblStylePr>
  </w:style>
  <w:style w:type="table" w:styleId="773">
    <w:name w:val="List Table 4 - Accent 6"/>
    <w:basedOn w:val="835"/>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b/>
        <w:color w:val="404040"/>
      </w:rPr>
    </w:tblStylePr>
    <w:tblStylePr w:type="firstRow">
      <w:rPr>
        <w:rFonts w:ascii="Arial" w:hAnsi="Arial"/>
        <w:b/>
        <w:color w:val="FFFFFF"/>
        <w:sz w:val="22"/>
      </w:rPr>
      <w:tcPr>
        <w:shd w:val="clear" w:color="FFFFFF" w:themeFill="accent6" w:themeColor="accent6"/>
      </w:tcPr>
    </w:tblStylePr>
    <w:tblStylePr w:type="lastCol">
      <w:rPr>
        <w:b/>
        <w:color w:val="404040"/>
      </w:rPr>
    </w:tblStylePr>
    <w:tblStylePr w:type="lastRow">
      <w:rPr>
        <w:b/>
        <w:color w:val="404040"/>
      </w:rPr>
    </w:tblStylePr>
  </w:style>
  <w:style w:type="table" w:styleId="774">
    <w:name w:val="List Table 5 Dark"/>
    <w:basedOn w:val="835"/>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FFFFFF" w:themeFill="text1" w:themeFillTint="80" w:themeColor="text1" w:themeTint="80"/>
    </w:tblPr>
    <w:tblStylePr w:type="band1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1Vert">
      <w:tcPr>
        <w:shd w:val="clear" w:color="FFFFFF" w:themeFill="text1" w:themeFillTint="80" w:themeColor="text1" w:themeTint="80"/>
        <w:tcBorders>
          <w:left w:val="single" w:color="000000" w:sz="4" w:space="0" w:themeColor="light1"/>
          <w:right w:val="single" w:color="000000" w:sz="4" w:space="0" w:themeColor="light1"/>
        </w:tcBorders>
      </w:tcPr>
    </w:tblStylePr>
    <w:tblStylePr w:type="band2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FFFFFF" w:themeFill="text1" w:themeFillTint="80" w:themeColor="text1" w:theme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5">
    <w:name w:val="List Table 5 Dark - Accent 1"/>
    <w:basedOn w:val="835"/>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FFFFFF" w:themeFill="accent1" w:themeColor="accent1"/>
    </w:tblPr>
    <w:tblStylePr w:type="band1Horz">
      <w:tcPr>
        <w:shd w:val="clear" w:color="FFFFFF" w:themeFill="accent1" w:themeColor="accent1"/>
        <w:tcBorders>
          <w:top w:val="single" w:color="000000" w:sz="4" w:space="0" w:themeColor="light1"/>
          <w:bottom w:val="single" w:color="000000" w:sz="4" w:space="0" w:themeColor="light1"/>
        </w:tcBorders>
      </w:tcPr>
    </w:tblStylePr>
    <w:tblStylePr w:type="band1Vert">
      <w:tcPr>
        <w:shd w:val="clear" w:color="FFFFFF" w:themeFill="accent1" w:themeColor="accent1"/>
        <w:tcBorders>
          <w:left w:val="single" w:color="000000" w:sz="4" w:space="0" w:themeColor="light1"/>
          <w:right w:val="single" w:color="000000" w:sz="4" w:space="0" w:themeColor="light1"/>
        </w:tcBorders>
      </w:tcPr>
    </w:tblStylePr>
    <w:tblStylePr w:type="band2Horz">
      <w:tcPr>
        <w:shd w:val="clear" w:color="FFFFFF" w:themeFill="accent1" w:themeColor="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FFFFFF" w:themeFill="accent1" w:themeColor="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6">
    <w:name w:val="List Table 5 Dark - Accent 2"/>
    <w:basedOn w:val="835"/>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FFFFFF" w:themeFill="accent2" w:themeFillTint="97" w:themeColor="accent2" w:themeTint="97"/>
    </w:tblPr>
    <w:tblStylePr w:type="band1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1Vert">
      <w:tcPr>
        <w:shd w:val="clear" w:color="FFFFFF" w:themeFill="accent2" w:themeFillTint="97" w:themeColor="accent2" w:themeTint="97"/>
        <w:tcBorders>
          <w:left w:val="single" w:color="000000" w:sz="4" w:space="0" w:themeColor="light1"/>
          <w:right w:val="single" w:color="000000" w:sz="4" w:space="0" w:themeColor="light1"/>
        </w:tcBorders>
      </w:tcPr>
    </w:tblStylePr>
    <w:tblStylePr w:type="band2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FFFFFF" w:themeFill="accent2" w:themeFillTint="97" w:themeColor="accent2" w:theme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7">
    <w:name w:val="List Table 5 Dark - Accent 3"/>
    <w:basedOn w:val="835"/>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FFFFFF" w:themeFill="accent3" w:themeFillTint="98" w:themeColor="accent3" w:themeTint="98"/>
    </w:tblPr>
    <w:tblStylePr w:type="band1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1Vert">
      <w:tcPr>
        <w:shd w:val="clear" w:color="FFFFFF" w:themeFill="accent3" w:themeFillTint="98" w:themeColor="accent3" w:themeTint="98"/>
        <w:tcBorders>
          <w:left w:val="single" w:color="000000" w:sz="4" w:space="0" w:themeColor="light1"/>
          <w:right w:val="single" w:color="000000" w:sz="4" w:space="0" w:themeColor="light1"/>
        </w:tcBorders>
      </w:tcPr>
    </w:tblStylePr>
    <w:tblStylePr w:type="band2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FFFFFF" w:themeFill="accent3" w:themeFillTint="98" w:themeColor="accent3" w:theme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8">
    <w:name w:val="List Table 5 Dark - Accent 4"/>
    <w:basedOn w:val="835"/>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FFFFFF" w:themeFill="accent4" w:themeFillTint="9A" w:themeColor="accent4" w:themeTint="9A"/>
    </w:tblPr>
    <w:tblStylePr w:type="band1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1Vert">
      <w:tcPr>
        <w:shd w:val="clear" w:color="FFFFFF" w:themeFill="accent4" w:themeFillTint="9A" w:themeColor="accent4" w:themeTint="9A"/>
        <w:tcBorders>
          <w:left w:val="single" w:color="000000" w:sz="4" w:space="0" w:themeColor="light1"/>
          <w:right w:val="single" w:color="000000" w:sz="4" w:space="0" w:themeColor="light1"/>
        </w:tcBorders>
      </w:tcPr>
    </w:tblStylePr>
    <w:tblStylePr w:type="band2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FFFFFF" w:themeFill="accent4" w:themeFillTint="9A" w:themeColor="accent4" w:theme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9">
    <w:name w:val="List Table 5 Dark - Accent 5"/>
    <w:basedOn w:val="835"/>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FFFFFF" w:themeFill="accent5" w:themeFillTint="9A" w:themeColor="accent5" w:themeTint="9A"/>
    </w:tblPr>
    <w:tblStylePr w:type="band1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1Vert">
      <w:tcPr>
        <w:shd w:val="clear" w:color="FFFFFF" w:themeFill="accent5" w:themeFillTint="9A" w:themeColor="accent5" w:themeTint="9A"/>
        <w:tcBorders>
          <w:left w:val="single" w:color="000000" w:sz="4" w:space="0" w:themeColor="light1"/>
          <w:right w:val="single" w:color="000000" w:sz="4" w:space="0" w:themeColor="light1"/>
        </w:tcBorders>
      </w:tcPr>
    </w:tblStylePr>
    <w:tblStylePr w:type="band2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FFFFFF" w:themeFill="accent5" w:themeFillTint="9A" w:themeColor="accent5" w:theme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0">
    <w:name w:val="List Table 5 Dark - Accent 6"/>
    <w:basedOn w:val="835"/>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FFFFFF" w:themeFill="accent6" w:themeFillTint="98" w:themeColor="accent6" w:themeTint="98"/>
    </w:tblPr>
    <w:tblStylePr w:type="band1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1Vert">
      <w:tcPr>
        <w:shd w:val="clear" w:color="FFFFFF" w:themeFill="accent6" w:themeFillTint="98" w:themeColor="accent6" w:themeTint="98"/>
        <w:tcBorders>
          <w:left w:val="single" w:color="000000" w:sz="4" w:space="0" w:themeColor="light1"/>
          <w:right w:val="single" w:color="000000" w:sz="4" w:space="0" w:themeColor="light1"/>
        </w:tcBorders>
      </w:tcPr>
    </w:tblStylePr>
    <w:tblStylePr w:type="band2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FFFFFF" w:themeFill="accent6" w:themeFillTint="98" w:themeColor="accent6" w:theme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1">
    <w:name w:val="List Table 6 Colorful"/>
    <w:basedOn w:val="835"/>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782">
    <w:name w:val="List Table 6 Colorful - Accent 1"/>
    <w:basedOn w:val="835"/>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783">
    <w:name w:val="List Table 6 Colorful - Accent 2"/>
    <w:basedOn w:val="835"/>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784">
    <w:name w:val="List Table 6 Colorful - Accent 3"/>
    <w:basedOn w:val="835"/>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785">
    <w:name w:val="List Table 6 Colorful - Accent 4"/>
    <w:basedOn w:val="835"/>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786">
    <w:name w:val="List Table 6 Colorful - Accent 5"/>
    <w:basedOn w:val="835"/>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787">
    <w:name w:val="List Table 6 Colorful - Accent 6"/>
    <w:basedOn w:val="835"/>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788">
    <w:name w:val="List Table 7 Colorful"/>
    <w:basedOn w:val="835"/>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FFFFFF" w:themeFill="light1" w:themeColor="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789">
    <w:name w:val="List Table 7 Colorful - Accent 1"/>
    <w:basedOn w:val="835"/>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45D8D" w:themeColor="accent1"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45D8D" w:themeColor="accent1" w:themeShade="95"/>
        <w:sz w:val="22"/>
      </w:rPr>
      <w:tcPr>
        <w:shd w:color="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45D8D" w:themeColor="accent1" w:themeShade="95"/>
        <w:sz w:val="22"/>
      </w:rPr>
      <w:tcPr>
        <w:shd w:val="clear" w:color="FFFFFF" w:themeFill="light1" w:themeColor="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45D8D" w:themeColor="accent1" w:themeShade="95"/>
        <w:sz w:val="22"/>
      </w:rPr>
    </w:tblStylePr>
  </w:style>
  <w:style w:type="table" w:styleId="790">
    <w:name w:val="List Table 7 Colorful - Accent 2"/>
    <w:basedOn w:val="835"/>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C95712" w:themeColor="accent2" w:themeTint="97"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C95712" w:themeColor="accent2" w:themeTint="97" w:themeShade="95"/>
        <w:sz w:val="22"/>
      </w:rPr>
      <w:tcPr>
        <w:shd w:val="clear" w:color="FFFFFF" w:themeFill="light1" w:themeColor="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C95712" w:themeColor="accent2" w:themeTint="97" w:themeShade="95"/>
        <w:sz w:val="22"/>
      </w:rPr>
    </w:tblStylePr>
  </w:style>
  <w:style w:type="table" w:styleId="791">
    <w:name w:val="List Table 7 Colorful - Accent 3"/>
    <w:basedOn w:val="835"/>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57575" w:themeColor="accent3" w:themeTint="98"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57575" w:themeColor="accent3" w:themeTint="98" w:themeShade="95"/>
        <w:sz w:val="22"/>
      </w:rPr>
      <w:tcPr>
        <w:shd w:color="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57575" w:themeColor="accent3" w:themeTint="98" w:themeShade="95"/>
        <w:sz w:val="22"/>
      </w:rPr>
      <w:tcPr>
        <w:shd w:val="clear" w:color="FFFFFF" w:themeFill="light1" w:themeColor="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57575" w:themeColor="accent3" w:themeTint="98" w:themeShade="95"/>
        <w:sz w:val="22"/>
      </w:rPr>
    </w:tblStylePr>
  </w:style>
  <w:style w:type="table" w:styleId="792">
    <w:name w:val="List Table 7 Colorful - Accent 4"/>
    <w:basedOn w:val="835"/>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CD9600" w:themeColor="accent4"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CD9600" w:themeColor="accent4" w:themeTint="9A" w:themeShade="95"/>
        <w:sz w:val="22"/>
      </w:rPr>
      <w:tcPr>
        <w:shd w:val="clear" w:color="FFFFFF" w:themeFill="light1" w:themeColor="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CD9600" w:themeColor="accent4" w:themeTint="9A" w:themeShade="95"/>
        <w:sz w:val="22"/>
      </w:rPr>
    </w:tblStylePr>
  </w:style>
  <w:style w:type="table" w:styleId="793">
    <w:name w:val="List Table 7 Colorful - Accent 5"/>
    <w:basedOn w:val="835"/>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5E9E" w:themeColor="accent5"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5E9E" w:themeColor="accent5" w:themeTint="9A" w:themeShade="95"/>
        <w:sz w:val="22"/>
      </w:rPr>
      <w:tcPr>
        <w:shd w:color="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5E9E" w:themeColor="accent5" w:themeTint="9A" w:themeShade="95"/>
        <w:sz w:val="22"/>
      </w:rPr>
      <w:tcPr>
        <w:shd w:val="clear" w:color="FFFFFF" w:themeFill="light1" w:themeColor="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5E9E" w:themeColor="accent5" w:themeTint="9A" w:themeShade="95"/>
        <w:sz w:val="22"/>
      </w:rPr>
    </w:tblStylePr>
  </w:style>
  <w:style w:type="table" w:styleId="794">
    <w:name w:val="List Table 7 Colorful - Accent 6"/>
    <w:basedOn w:val="835"/>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5F8F3C" w:themeColor="accent6" w:themeTint="98"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5F8F3C" w:themeColor="accent6" w:themeTint="98" w:themeShade="95"/>
        <w:sz w:val="22"/>
      </w:rPr>
      <w:tcPr>
        <w:shd w:color="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5F8F3C" w:themeColor="accent6" w:themeTint="98" w:themeShade="95"/>
        <w:sz w:val="22"/>
      </w:rPr>
      <w:tcPr>
        <w:shd w:val="clear" w:color="FFFFFF" w:themeFill="light1" w:themeColor="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5F8F3C" w:themeColor="accent6" w:themeTint="98" w:themeShade="95"/>
        <w:sz w:val="22"/>
      </w:rPr>
    </w:tblStylePr>
  </w:style>
  <w:style w:type="table" w:styleId="795">
    <w:name w:val="Lined - Accent"/>
    <w:basedOn w:val="83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796">
    <w:name w:val="Lined - Accent 1"/>
    <w:basedOn w:val="83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797">
    <w:name w:val="Lined - Accent 2"/>
    <w:basedOn w:val="83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798">
    <w:name w:val="Lined - Accent 3"/>
    <w:basedOn w:val="83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799">
    <w:name w:val="Lined - Accent 4"/>
    <w:basedOn w:val="83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800">
    <w:name w:val="Lined - Accent 5"/>
    <w:basedOn w:val="83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801">
    <w:name w:val="Lined - Accent 6"/>
    <w:basedOn w:val="83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802">
    <w:name w:val="Bordered &amp; Lined - Accent"/>
    <w:basedOn w:val="835"/>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803">
    <w:name w:val="Bordered &amp; Lined - Accent 1"/>
    <w:basedOn w:val="835"/>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804">
    <w:name w:val="Bordered &amp; Lined - Accent 2"/>
    <w:basedOn w:val="835"/>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805">
    <w:name w:val="Bordered &amp; Lined - Accent 3"/>
    <w:basedOn w:val="835"/>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806">
    <w:name w:val="Bordered &amp; Lined - Accent 4"/>
    <w:basedOn w:val="835"/>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807">
    <w:name w:val="Bordered &amp; Lined - Accent 5"/>
    <w:basedOn w:val="835"/>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808">
    <w:name w:val="Bordered &amp; Lined - Accent 6"/>
    <w:basedOn w:val="835"/>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809">
    <w:name w:val="Bordered"/>
    <w:basedOn w:val="835"/>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810">
    <w:name w:val="Bordered - Accent 1"/>
    <w:basedOn w:val="835"/>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811">
    <w:name w:val="Bordered - Accent 2"/>
    <w:basedOn w:val="835"/>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812">
    <w:name w:val="Bordered - Accent 3"/>
    <w:basedOn w:val="835"/>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813">
    <w:name w:val="Bordered - Accent 4"/>
    <w:basedOn w:val="835"/>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814">
    <w:name w:val="Bordered - Accent 5"/>
    <w:basedOn w:val="835"/>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815">
    <w:name w:val="Bordered - Accent 6"/>
    <w:basedOn w:val="835"/>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816">
    <w:name w:val="Hyperlink"/>
    <w:uiPriority w:val="99"/>
    <w:unhideWhenUsed/>
    <w:rPr>
      <w:color w:val="0000FF" w:themeColor="hyperlink"/>
      <w:u w:val="single"/>
    </w:rPr>
  </w:style>
  <w:style w:type="paragraph" w:styleId="817">
    <w:name w:val="footnote text"/>
    <w:basedOn w:val="834"/>
    <w:link w:val="818"/>
    <w:uiPriority w:val="99"/>
    <w:semiHidden/>
    <w:unhideWhenUsed/>
    <w:rPr>
      <w:sz w:val="18"/>
    </w:rPr>
    <w:pPr>
      <w:spacing w:lineRule="auto" w:line="240" w:after="40"/>
    </w:pPr>
  </w:style>
  <w:style w:type="character" w:styleId="818">
    <w:name w:val="Footnote Text Char"/>
    <w:link w:val="817"/>
    <w:uiPriority w:val="99"/>
    <w:rPr>
      <w:sz w:val="18"/>
    </w:rPr>
  </w:style>
  <w:style w:type="character" w:styleId="819">
    <w:name w:val="footnote reference"/>
    <w:uiPriority w:val="99"/>
    <w:unhideWhenUsed/>
    <w:rPr>
      <w:vertAlign w:val="superscript"/>
    </w:rPr>
  </w:style>
  <w:style w:type="paragraph" w:styleId="820">
    <w:name w:val="endnote text"/>
    <w:basedOn w:val="834"/>
    <w:link w:val="821"/>
    <w:uiPriority w:val="99"/>
    <w:semiHidden/>
    <w:unhideWhenUsed/>
    <w:rPr>
      <w:sz w:val="20"/>
    </w:rPr>
    <w:pPr>
      <w:spacing w:lineRule="auto" w:line="240" w:after="0"/>
    </w:pPr>
  </w:style>
  <w:style w:type="character" w:styleId="821">
    <w:name w:val="Endnote Text Char"/>
    <w:link w:val="820"/>
    <w:uiPriority w:val="99"/>
    <w:rPr>
      <w:sz w:val="20"/>
    </w:rPr>
  </w:style>
  <w:style w:type="character" w:styleId="822">
    <w:name w:val="endnote reference"/>
    <w:uiPriority w:val="99"/>
    <w:semiHidden/>
    <w:unhideWhenUsed/>
    <w:rPr>
      <w:vertAlign w:val="superscript"/>
    </w:rPr>
  </w:style>
  <w:style w:type="paragraph" w:styleId="823">
    <w:name w:val="toc 1"/>
    <w:basedOn w:val="834"/>
    <w:next w:val="834"/>
    <w:uiPriority w:val="39"/>
    <w:unhideWhenUsed/>
    <w:pPr>
      <w:ind w:left="0" w:right="0" w:firstLine="0"/>
      <w:spacing w:after="57"/>
    </w:pPr>
  </w:style>
  <w:style w:type="paragraph" w:styleId="824">
    <w:name w:val="toc 2"/>
    <w:basedOn w:val="834"/>
    <w:next w:val="834"/>
    <w:uiPriority w:val="39"/>
    <w:unhideWhenUsed/>
    <w:pPr>
      <w:ind w:left="283" w:right="0" w:firstLine="0"/>
      <w:spacing w:after="57"/>
    </w:pPr>
  </w:style>
  <w:style w:type="paragraph" w:styleId="825">
    <w:name w:val="toc 3"/>
    <w:basedOn w:val="834"/>
    <w:next w:val="834"/>
    <w:uiPriority w:val="39"/>
    <w:unhideWhenUsed/>
    <w:pPr>
      <w:ind w:left="567" w:right="0" w:firstLine="0"/>
      <w:spacing w:after="57"/>
    </w:pPr>
  </w:style>
  <w:style w:type="paragraph" w:styleId="826">
    <w:name w:val="toc 4"/>
    <w:basedOn w:val="834"/>
    <w:next w:val="834"/>
    <w:uiPriority w:val="39"/>
    <w:unhideWhenUsed/>
    <w:pPr>
      <w:ind w:left="850" w:right="0" w:firstLine="0"/>
      <w:spacing w:after="57"/>
    </w:pPr>
  </w:style>
  <w:style w:type="paragraph" w:styleId="827">
    <w:name w:val="toc 5"/>
    <w:basedOn w:val="834"/>
    <w:next w:val="834"/>
    <w:uiPriority w:val="39"/>
    <w:unhideWhenUsed/>
    <w:pPr>
      <w:ind w:left="1134" w:right="0" w:firstLine="0"/>
      <w:spacing w:after="57"/>
    </w:pPr>
  </w:style>
  <w:style w:type="paragraph" w:styleId="828">
    <w:name w:val="toc 6"/>
    <w:basedOn w:val="834"/>
    <w:next w:val="834"/>
    <w:uiPriority w:val="39"/>
    <w:unhideWhenUsed/>
    <w:pPr>
      <w:ind w:left="1417" w:right="0" w:firstLine="0"/>
      <w:spacing w:after="57"/>
    </w:pPr>
  </w:style>
  <w:style w:type="paragraph" w:styleId="829">
    <w:name w:val="toc 7"/>
    <w:basedOn w:val="834"/>
    <w:next w:val="834"/>
    <w:uiPriority w:val="39"/>
    <w:unhideWhenUsed/>
    <w:pPr>
      <w:ind w:left="1701" w:right="0" w:firstLine="0"/>
      <w:spacing w:after="57"/>
    </w:pPr>
  </w:style>
  <w:style w:type="paragraph" w:styleId="830">
    <w:name w:val="toc 8"/>
    <w:basedOn w:val="834"/>
    <w:next w:val="834"/>
    <w:uiPriority w:val="39"/>
    <w:unhideWhenUsed/>
    <w:pPr>
      <w:ind w:left="1984" w:right="0" w:firstLine="0"/>
      <w:spacing w:after="57"/>
    </w:pPr>
  </w:style>
  <w:style w:type="paragraph" w:styleId="831">
    <w:name w:val="toc 9"/>
    <w:basedOn w:val="834"/>
    <w:next w:val="834"/>
    <w:uiPriority w:val="39"/>
    <w:unhideWhenUsed/>
    <w:pPr>
      <w:ind w:left="2268" w:right="0" w:firstLine="0"/>
      <w:spacing w:after="57"/>
    </w:pPr>
  </w:style>
  <w:style w:type="paragraph" w:styleId="832">
    <w:name w:val="TOC Heading"/>
    <w:uiPriority w:val="39"/>
    <w:unhideWhenUsed/>
  </w:style>
  <w:style w:type="paragraph" w:styleId="833">
    <w:name w:val="table of figures"/>
    <w:basedOn w:val="834"/>
    <w:next w:val="834"/>
    <w:uiPriority w:val="99"/>
    <w:unhideWhenUsed/>
    <w:pPr>
      <w:spacing w:after="0" w:afterAutospacing="0"/>
    </w:pPr>
  </w:style>
  <w:style w:type="paragraph" w:styleId="834" w:default="1">
    <w:name w:val="Normal"/>
    <w:qFormat/>
  </w:style>
  <w:style w:type="table" w:styleId="835" w:default="1">
    <w:name w:val="Normal Table"/>
    <w:uiPriority w:val="99"/>
    <w:semiHidden/>
    <w:unhideWhenUsed/>
    <w:tblPr>
      <w:tblInd w:w="0" w:type="dxa"/>
      <w:tblCellMar>
        <w:left w:w="108" w:type="dxa"/>
        <w:top w:w="0" w:type="dxa"/>
        <w:right w:w="108" w:type="dxa"/>
        <w:bottom w:w="0" w:type="dxa"/>
      </w:tblCellMar>
    </w:tblPr>
  </w:style>
  <w:style w:type="numbering" w:styleId="836" w:default="1">
    <w:name w:val="No List"/>
    <w:uiPriority w:val="99"/>
    <w:semiHidden/>
    <w:unhideWhenUsed/>
  </w:style>
  <w:style w:type="paragraph" w:styleId="837">
    <w:name w:val="No Spacing"/>
    <w:basedOn w:val="834"/>
    <w:qFormat/>
    <w:uiPriority w:val="1"/>
    <w:pPr>
      <w:spacing w:lineRule="auto" w:line="240" w:after="0"/>
    </w:pPr>
  </w:style>
  <w:style w:type="paragraph" w:styleId="838">
    <w:name w:val="List Paragraph"/>
    <w:basedOn w:val="834"/>
    <w:qFormat/>
    <w:uiPriority w:val="34"/>
    <w:pPr>
      <w:contextualSpacing w:val="true"/>
      <w:ind w:left="720"/>
    </w:pPr>
  </w:style>
  <w:style w:type="character" w:styleId="839" w:default="1">
    <w:name w:val="Default Paragraph Font"/>
    <w:uiPriority w:val="1"/>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 Id="rId10" Type="http://schemas.openxmlformats.org/officeDocument/2006/relationships/hyperlink" Target="https://tube.aquilenet.fr/w/9fcc676e-e62a-45de-b848-3bedd630fde6" TargetMode="External"/><Relationship Id="rId11" Type="http://schemas.openxmlformats.org/officeDocument/2006/relationships/hyperlink" Target="https://adherents.arn-fai.net/members/register/" TargetMode="External"/><Relationship Id="rId12" Type="http://schemas.openxmlformats.org/officeDocument/2006/relationships/hyperlink" Target="https://adherents.arn-fai.net/members/request_subscriptions/step1" TargetMode="External"/><Relationship Id="rId13" Type="http://schemas.openxmlformats.org/officeDocument/2006/relationships/hyperlink" Target="https://adherents.arn-fai.net/members/subscriptions/" TargetMode="External"/><Relationship Id="rId14" Type="http://schemas.openxmlformats.org/officeDocument/2006/relationships/hyperlink" Target="https://arn-fai.net/factu-opes#est-ce-qu-un-e-gros-sse-t-l-chargeur-se-p-nalise-l-association-" TargetMode="External"/><Relationship Id="rId15" Type="http://schemas.openxmlformats.org/officeDocument/2006/relationships/hyperlink" Target="https://arn-fai.net/agenda" TargetMode="External"/><Relationship Id="rId16" Type="http://schemas.openxmlformats.org/officeDocument/2006/relationships/hyperlink" Target="https://arn-fai.net/contact" TargetMode="External"/><Relationship Id="rId17" Type="http://schemas.openxmlformats.org/officeDocument/2006/relationships/hyperlink" Target="https://wiki.arn-fai.net/benevoles:technique:natta" TargetMode="External"/><Relationship Id="rId18" Type="http://schemas.openxmlformats.org/officeDocument/2006/relationships/hyperlink" Target="https://arn-fai.net/factu-opes#est-ce-qu-un-e-gros-sse-t-l-chargeur-se-p-nalise-l-association-" TargetMode="External"/><Relationship Id="rId19" Type="http://schemas.openxmlformats.org/officeDocument/2006/relationships/comments" Target="comments.xml" /><Relationship Id="rId20" Type="http://schemas.microsoft.com/office/2011/relationships/commentsExtended" Target="commentsExtended.xml" /><Relationship Id="rId21" Type="http://schemas.microsoft.com/office/2018/08/relationships/commentsExtensible" Target="commentsExtensible.xml" /><Relationship Id="rId22" Type="http://schemas.microsoft.com/office/2016/09/relationships/commentsIds" Target="commentsIds.xml" /><Relationship Id="rId23" Type="http://schemas.microsoft.com/office/2011/relationships/people" Target="people.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s>
</ds:datastoreItem>
</file>

<file path=docProps/app.xml><?xml version="1.0" encoding="utf-8"?>
<Properties xmlns="http://schemas.openxmlformats.org/officeDocument/2006/extended-properties" xmlns:vt="http://schemas.openxmlformats.org/officeDocument/2006/docPropsVTypes">
  <Application>ONLYOFFICE/6.4.2.6</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Camille Bresson</cp:lastModifiedBy>
  <cp:revision>13</cp:revision>
  <dcterms:modified xsi:type="dcterms:W3CDTF">2022-05-10T12:15:03Z</dcterms:modified>
</cp:coreProperties>
</file>